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F94" w:rsidRDefault="00EC2F94" w:rsidP="00EC2F94">
      <w:pPr>
        <w:pStyle w:val="BodyTextIndent"/>
        <w:spacing w:line="240" w:lineRule="auto"/>
        <w:jc w:val="center"/>
        <w:rPr>
          <w:rFonts w:ascii="GHEA Grapalat" w:hAnsi="GHEA Grapalat"/>
          <w:i w:val="0"/>
        </w:rPr>
      </w:pPr>
      <w:r>
        <w:rPr>
          <w:rFonts w:ascii="GHEA Grapalat" w:hAnsi="GHEA Grapalat"/>
          <w:i w:val="0"/>
        </w:rPr>
        <w:t>ОБЪЯВЛЕНИЕ</w:t>
      </w:r>
    </w:p>
    <w:p w:rsidR="00EC2F94" w:rsidRDefault="00EC2F94" w:rsidP="00EC2F94">
      <w:pPr>
        <w:pStyle w:val="BodyTextIndent"/>
        <w:spacing w:line="240" w:lineRule="auto"/>
        <w:jc w:val="center"/>
        <w:rPr>
          <w:rFonts w:ascii="GHEA Grapalat" w:hAnsi="GHEA Grapalat"/>
          <w:i w:val="0"/>
        </w:rPr>
      </w:pPr>
      <w:r>
        <w:rPr>
          <w:rFonts w:ascii="GHEA Grapalat" w:hAnsi="GHEA Grapalat"/>
          <w:i w:val="0"/>
        </w:rPr>
        <w:t>О ЗАПРОСЕ КОТИРОВОК</w:t>
      </w:r>
    </w:p>
    <w:p w:rsidR="00EC2F94" w:rsidRDefault="00EC2F94" w:rsidP="00EC2F94">
      <w:pPr>
        <w:pStyle w:val="BodyTextIndent"/>
        <w:spacing w:line="240" w:lineRule="auto"/>
        <w:jc w:val="center"/>
        <w:rPr>
          <w:rFonts w:ascii="GHEA Grapalat" w:hAnsi="GHEA Grapalat"/>
          <w:i w:val="0"/>
        </w:rPr>
      </w:pP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00EC2F94">
        <w:rPr>
          <w:rFonts w:ascii="GHEA Grapalat" w:hAnsi="GHEA Grapalat"/>
          <w:i w:val="0"/>
          <w:sz w:val="24"/>
          <w:szCs w:val="24"/>
        </w:rPr>
        <w:t xml:space="preserve">Комиссии от </w:t>
      </w:r>
      <w:r w:rsidR="00CE5C88" w:rsidRPr="009044F1">
        <w:rPr>
          <w:rFonts w:ascii="GHEA Grapalat" w:hAnsi="GHEA Grapalat"/>
          <w:i w:val="0"/>
          <w:sz w:val="24"/>
          <w:szCs w:val="24"/>
        </w:rPr>
        <w:t>"</w:t>
      </w:r>
      <w:r w:rsidR="00CE5C88">
        <w:rPr>
          <w:rFonts w:ascii="GHEA Grapalat" w:hAnsi="GHEA Grapalat"/>
          <w:i w:val="0"/>
          <w:sz w:val="24"/>
          <w:szCs w:val="24"/>
          <w:lang w:val="hy-AM"/>
        </w:rPr>
        <w:t>1</w:t>
      </w:r>
      <w:r w:rsidR="00CE5C88" w:rsidRPr="009044F1">
        <w:rPr>
          <w:rFonts w:ascii="GHEA Grapalat" w:hAnsi="GHEA Grapalat"/>
          <w:i w:val="0"/>
          <w:sz w:val="24"/>
          <w:szCs w:val="24"/>
        </w:rPr>
        <w:t xml:space="preserve">" </w:t>
      </w:r>
      <w:r w:rsidR="00EC2F94">
        <w:rPr>
          <w:rFonts w:ascii="GHEA Grapalat" w:hAnsi="GHEA Grapalat"/>
          <w:i w:val="0"/>
          <w:sz w:val="24"/>
          <w:szCs w:val="24"/>
        </w:rPr>
        <w:t>"</w:t>
      </w:r>
      <w:r w:rsidR="007601C9">
        <w:rPr>
          <w:rFonts w:ascii="GHEA Grapalat" w:hAnsi="GHEA Grapalat"/>
          <w:i w:val="0"/>
          <w:sz w:val="24"/>
          <w:szCs w:val="24"/>
          <w:lang w:val="hy-AM"/>
        </w:rPr>
        <w:t>1</w:t>
      </w:r>
      <w:r w:rsidR="007601C9" w:rsidRPr="007601C9">
        <w:rPr>
          <w:rFonts w:ascii="GHEA Grapalat" w:hAnsi="GHEA Grapalat"/>
          <w:i w:val="0"/>
          <w:sz w:val="24"/>
          <w:szCs w:val="24"/>
        </w:rPr>
        <w:t>8</w:t>
      </w:r>
      <w:r w:rsidR="007601C9">
        <w:rPr>
          <w:rFonts w:ascii="GHEA Grapalat" w:hAnsi="GHEA Grapalat"/>
          <w:i w:val="0"/>
          <w:sz w:val="24"/>
          <w:szCs w:val="24"/>
        </w:rPr>
        <w:t>" "</w:t>
      </w:r>
      <w:r w:rsidR="007601C9" w:rsidRPr="007601C9">
        <w:rPr>
          <w:rFonts w:ascii="GHEA Grapalat" w:hAnsi="GHEA Grapalat"/>
          <w:i w:val="0"/>
          <w:sz w:val="24"/>
          <w:szCs w:val="24"/>
        </w:rPr>
        <w:t>12</w:t>
      </w:r>
      <w:r w:rsidRPr="009044F1">
        <w:rPr>
          <w:rFonts w:ascii="GHEA Grapalat" w:hAnsi="GHEA Grapalat"/>
          <w:i w:val="0"/>
          <w:sz w:val="24"/>
          <w:szCs w:val="24"/>
        </w:rPr>
        <w:t>" 20</w:t>
      </w:r>
      <w:r w:rsidR="00EC2F94">
        <w:rPr>
          <w:rFonts w:ascii="GHEA Grapalat" w:hAnsi="GHEA Grapalat"/>
          <w:i w:val="0"/>
          <w:sz w:val="24"/>
          <w:szCs w:val="24"/>
          <w:lang w:val="hy-AM"/>
        </w:rPr>
        <w:t>19</w:t>
      </w:r>
      <w:r w:rsidR="00CE5C88">
        <w:rPr>
          <w:rFonts w:ascii="GHEA Grapalat" w:hAnsi="GHEA Grapalat"/>
          <w:i w:val="0"/>
          <w:sz w:val="24"/>
          <w:szCs w:val="24"/>
        </w:rPr>
        <w:t xml:space="preserve"> </w:t>
      </w:r>
      <w:r w:rsidRPr="009044F1">
        <w:rPr>
          <w:rFonts w:ascii="GHEA Grapalat" w:hAnsi="GHEA Grapalat"/>
          <w:i w:val="0"/>
          <w:sz w:val="24"/>
          <w:szCs w:val="24"/>
        </w:rPr>
        <w:t xml:space="preserve"> </w:t>
      </w:r>
    </w:p>
    <w:p w:rsidR="0091042F" w:rsidRPr="009044F1" w:rsidRDefault="0006703E" w:rsidP="00522385">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009228DE">
        <w:rPr>
          <w:rFonts w:ascii="GHEA Grapalat" w:hAnsi="GHEA Grapalat"/>
          <w:i w:val="0"/>
          <w:color w:val="000000"/>
          <w:lang w:val="hy-AM"/>
        </w:rPr>
        <w:t>ԿՀ10Մ</w:t>
      </w:r>
      <w:r w:rsidR="00522385" w:rsidRPr="00FF1772">
        <w:rPr>
          <w:rFonts w:ascii="GHEA Grapalat" w:hAnsi="GHEA Grapalat"/>
          <w:i w:val="0"/>
          <w:color w:val="000000"/>
          <w:lang w:val="hy-AM"/>
        </w:rPr>
        <w:t>Դ – ԳՀ</w:t>
      </w:r>
      <w:r w:rsidR="00522385" w:rsidRPr="00FF1772">
        <w:rPr>
          <w:rFonts w:ascii="GHEA Grapalat" w:hAnsi="GHEA Grapalat"/>
          <w:i w:val="0"/>
          <w:color w:val="000000"/>
          <w:lang w:val="af-ZA"/>
        </w:rPr>
        <w:t>ԱՊՁԲ</w:t>
      </w:r>
      <w:r w:rsidR="009228DE">
        <w:rPr>
          <w:rFonts w:ascii="GHEA Grapalat" w:hAnsi="GHEA Grapalat"/>
          <w:i w:val="0"/>
          <w:color w:val="000000"/>
          <w:lang w:val="hy-AM"/>
        </w:rPr>
        <w:t xml:space="preserve"> 1</w:t>
      </w:r>
      <w:r w:rsidR="00522385">
        <w:rPr>
          <w:rFonts w:ascii="GHEA Grapalat" w:hAnsi="GHEA Grapalat"/>
          <w:i w:val="0"/>
          <w:color w:val="000000"/>
          <w:lang w:val="hy-AM"/>
        </w:rPr>
        <w:t>0/1</w:t>
      </w:r>
    </w:p>
    <w:p w:rsidR="00311076" w:rsidRPr="004775ED" w:rsidRDefault="00642EFE" w:rsidP="00B46D58">
      <w:pPr>
        <w:pStyle w:val="BodyTextIndent"/>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9228DE">
        <w:rPr>
          <w:rFonts w:ascii="GHEA Mariam" w:hAnsi="GHEA Mariam"/>
          <w:color w:val="000000"/>
          <w:szCs w:val="22"/>
          <w:lang w:val="af-ZA"/>
        </w:rPr>
        <w:t>« Капанская средняя</w:t>
      </w:r>
      <w:r w:rsidR="00EC2F94" w:rsidRPr="00440C54">
        <w:rPr>
          <w:rFonts w:ascii="GHEA Mariam" w:hAnsi="GHEA Mariam"/>
          <w:color w:val="000000"/>
          <w:szCs w:val="22"/>
          <w:lang w:val="af-ZA"/>
        </w:rPr>
        <w:t xml:space="preserve"> школа </w:t>
      </w:r>
      <w:r w:rsidR="00EC2F94" w:rsidRPr="00440C54">
        <w:rPr>
          <w:rFonts w:ascii="Arial" w:hAnsi="Arial" w:cs="Arial"/>
          <w:color w:val="000000"/>
          <w:szCs w:val="22"/>
          <w:lang w:val="af-ZA"/>
        </w:rPr>
        <w:t>№</w:t>
      </w:r>
      <w:r w:rsidR="009228DE">
        <w:rPr>
          <w:rFonts w:ascii="Arial" w:hAnsi="Arial" w:cs="Arial"/>
          <w:color w:val="000000"/>
          <w:szCs w:val="22"/>
          <w:lang w:val="af-ZA"/>
        </w:rPr>
        <w:t>10</w:t>
      </w:r>
      <w:r w:rsidR="00EC2F94" w:rsidRPr="00440C54">
        <w:rPr>
          <w:rFonts w:ascii="GHEA Mariam" w:hAnsi="GHEA Mariam"/>
          <w:color w:val="000000"/>
          <w:szCs w:val="22"/>
          <w:lang w:val="af-ZA"/>
        </w:rPr>
        <w:t xml:space="preserve">» </w:t>
      </w:r>
      <w:r w:rsidR="00EC2F94" w:rsidRPr="00440C54">
        <w:rPr>
          <w:rFonts w:ascii="GHEA Mariam" w:hAnsi="GHEA Mariam" w:cs="Arial"/>
          <w:color w:val="000000"/>
          <w:szCs w:val="22"/>
          <w:lang w:val="af-ZA"/>
        </w:rPr>
        <w:t>ГНКО</w:t>
      </w:r>
      <w:r w:rsidRPr="009044F1">
        <w:rPr>
          <w:rFonts w:ascii="GHEA Grapalat" w:hAnsi="GHEA Grapalat"/>
          <w:i w:val="0"/>
          <w:sz w:val="24"/>
          <w:szCs w:val="24"/>
        </w:rPr>
        <w:t>, находящийся по адресу:</w:t>
      </w:r>
      <w:r w:rsidR="009228DE">
        <w:rPr>
          <w:rFonts w:ascii="GHEA Grapalat" w:hAnsi="GHEA Grapalat"/>
          <w:color w:val="000000"/>
        </w:rPr>
        <w:t>г.Капан</w:t>
      </w:r>
      <w:r w:rsidR="00EC2F94" w:rsidRPr="00440C54">
        <w:rPr>
          <w:rFonts w:ascii="GHEA Grapalat" w:hAnsi="GHEA Grapalat"/>
          <w:i w:val="0"/>
          <w:color w:val="000000"/>
        </w:rPr>
        <w:t>ул</w:t>
      </w:r>
      <w:r w:rsidR="009228DE">
        <w:rPr>
          <w:rFonts w:ascii="GHEA Grapalat" w:hAnsi="GHEA Grapalat"/>
          <w:color w:val="000000"/>
        </w:rPr>
        <w:t>Шинарарнер 19</w:t>
      </w:r>
    </w:p>
    <w:p w:rsidR="00347499" w:rsidRPr="003A1EBB" w:rsidRDefault="00A12C95" w:rsidP="00B46D58">
      <w:pPr>
        <w:pStyle w:val="BodyTextIndent"/>
        <w:widowControl w:val="0"/>
        <w:tabs>
          <w:tab w:val="left" w:pos="7230"/>
        </w:tabs>
        <w:spacing w:after="160" w:line="240" w:lineRule="auto"/>
        <w:ind w:left="1985" w:firstLine="0"/>
        <w:rPr>
          <w:rFonts w:ascii="GHEA Grapalat" w:hAnsi="GHEA Grapalat"/>
          <w:i w:val="0"/>
          <w:sz w:val="16"/>
          <w:szCs w:val="16"/>
        </w:rPr>
      </w:pPr>
      <w:r w:rsidRPr="004775ED">
        <w:rPr>
          <w:rFonts w:ascii="GHEA Grapalat" w:hAnsi="GHEA Grapalat"/>
          <w:sz w:val="16"/>
          <w:szCs w:val="16"/>
        </w:rPr>
        <w:t>(наименование заказчика)</w:t>
      </w:r>
      <w:r w:rsidR="004775ED" w:rsidRPr="003A1EBB">
        <w:rPr>
          <w:rFonts w:ascii="GHEA Grapalat" w:hAnsi="GHEA Grapalat"/>
          <w:sz w:val="16"/>
          <w:szCs w:val="16"/>
        </w:rPr>
        <w:tab/>
      </w:r>
      <w:r w:rsidRPr="004775ED">
        <w:rPr>
          <w:rFonts w:ascii="GHEA Grapalat" w:hAnsi="GHEA Grapalat"/>
          <w:sz w:val="16"/>
          <w:szCs w:val="16"/>
        </w:rPr>
        <w:t>(адрес заказчика)</w:t>
      </w:r>
    </w:p>
    <w:p w:rsidR="00642EFE" w:rsidRPr="009044F1" w:rsidRDefault="00642EFE" w:rsidP="00B46D58">
      <w:pPr>
        <w:pStyle w:val="BodyTextIndent"/>
        <w:widowControl w:val="0"/>
        <w:spacing w:after="160" w:line="240" w:lineRule="auto"/>
        <w:ind w:firstLine="0"/>
        <w:rPr>
          <w:rFonts w:ascii="GHEA Grapalat" w:hAnsi="GHEA Grapalat"/>
          <w:i w:val="0"/>
          <w:sz w:val="24"/>
          <w:szCs w:val="24"/>
        </w:rPr>
      </w:pPr>
      <w:r w:rsidRPr="007B0562">
        <w:rPr>
          <w:rFonts w:ascii="GHEA Grapalat" w:hAnsi="GHEA Grapalat"/>
          <w:i w:val="0"/>
          <w:sz w:val="24"/>
          <w:szCs w:val="24"/>
        </w:rPr>
        <w:t xml:space="preserve">объявляет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EC2F94" w:rsidP="00B46D58">
      <w:pPr>
        <w:pStyle w:val="BodyTextIndent"/>
        <w:widowControl w:val="0"/>
        <w:spacing w:line="240" w:lineRule="auto"/>
        <w:ind w:firstLine="0"/>
        <w:rPr>
          <w:rFonts w:ascii="GHEA Grapalat" w:hAnsi="GHEA Grapalat"/>
          <w:i w:val="0"/>
          <w:sz w:val="24"/>
          <w:szCs w:val="24"/>
        </w:rPr>
      </w:pPr>
      <w:r w:rsidRPr="00440C54">
        <w:rPr>
          <w:rFonts w:ascii="GHEA Grapalat" w:hAnsi="GHEA Grapalat"/>
          <w:color w:val="000000"/>
        </w:rPr>
        <w:t>продукт</w:t>
      </w:r>
      <w:r w:rsidR="00782D60">
        <w:rPr>
          <w:rFonts w:ascii="GHEA Grapalat" w:hAnsi="GHEA Grapalat"/>
          <w:i w:val="0"/>
          <w:sz w:val="24"/>
          <w:szCs w:val="24"/>
        </w:rPr>
        <w:t xml:space="preserve"> (далее — договор).</w:t>
      </w:r>
    </w:p>
    <w:p w:rsidR="00311076" w:rsidRPr="003A1EBB" w:rsidRDefault="00782D60" w:rsidP="00B46D58">
      <w:pPr>
        <w:pStyle w:val="BodyTextIndent"/>
        <w:widowControl w:val="0"/>
        <w:spacing w:after="160" w:line="240" w:lineRule="auto"/>
        <w:ind w:left="2835" w:firstLine="0"/>
        <w:rPr>
          <w:rFonts w:ascii="GHEA Grapalat" w:hAnsi="GHEA Grapalat"/>
          <w:i w:val="0"/>
          <w:sz w:val="16"/>
          <w:szCs w:val="16"/>
        </w:rPr>
      </w:pPr>
      <w:r w:rsidRPr="00782D60">
        <w:rPr>
          <w:rFonts w:ascii="GHEA Grapalat" w:hAnsi="GHEA Grapalat"/>
          <w:i w:val="0"/>
          <w:sz w:val="16"/>
          <w:szCs w:val="16"/>
        </w:rPr>
        <w:t>Н</w:t>
      </w:r>
      <w:r w:rsidR="00642EFE" w:rsidRPr="00782D60">
        <w:rPr>
          <w:rFonts w:ascii="GHEA Grapalat" w:hAnsi="GHEA Grapalat"/>
          <w:i w:val="0"/>
          <w:sz w:val="16"/>
          <w:szCs w:val="16"/>
        </w:rPr>
        <w:t>аименование</w:t>
      </w:r>
      <w:r w:rsidRPr="00782D60">
        <w:rPr>
          <w:rFonts w:ascii="GHEA Grapalat" w:hAnsi="GHEA Grapalat"/>
          <w:i w:val="0"/>
          <w:sz w:val="16"/>
          <w:szCs w:val="16"/>
        </w:rPr>
        <w:t>товара</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йпроцедуре</w:t>
      </w:r>
      <w:r w:rsidRPr="009044F1">
        <w:rPr>
          <w:rFonts w:ascii="GHEA Grapalat" w:hAnsi="GHEA Grapalat"/>
          <w:i w:val="0"/>
          <w:sz w:val="24"/>
          <w:szCs w:val="24"/>
        </w:rPr>
        <w:t>.</w:t>
      </w:r>
    </w:p>
    <w:p w:rsidR="001E6506" w:rsidRPr="00EC2F94"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 xml:space="preserve">ительнопо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Pr="009044F1">
        <w:rPr>
          <w:rFonts w:ascii="GHEA Grapalat" w:hAnsi="GHEA Grapalat"/>
          <w:i w:val="0"/>
          <w:sz w:val="24"/>
          <w:szCs w:val="24"/>
        </w:rPr>
        <w:t xml:space="preserve">в бумажной форме необходимо обратиться к заказчику до </w:t>
      </w:r>
      <w:r w:rsidR="00EC2F94">
        <w:rPr>
          <w:rFonts w:ascii="GHEA Grapalat" w:hAnsi="GHEA Grapalat"/>
          <w:i w:val="0"/>
          <w:sz w:val="24"/>
          <w:szCs w:val="24"/>
          <w:lang w:val="hy-AM"/>
        </w:rPr>
        <w:t>13։00</w:t>
      </w:r>
      <w:r w:rsidRPr="009044F1">
        <w:rPr>
          <w:rFonts w:ascii="GHEA Grapalat" w:hAnsi="GHEA Grapalat"/>
          <w:i w:val="0"/>
          <w:sz w:val="24"/>
          <w:szCs w:val="24"/>
        </w:rPr>
        <w:t xml:space="preserve"> часов</w:t>
      </w:r>
      <w:r w:rsidR="00EC2F94">
        <w:rPr>
          <w:rFonts w:ascii="GHEA Grapalat" w:hAnsi="GHEA Grapalat"/>
          <w:i w:val="0"/>
          <w:sz w:val="24"/>
          <w:szCs w:val="24"/>
          <w:lang w:val="hy-AM"/>
        </w:rPr>
        <w:t>7</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EC2F94" w:rsidRDefault="003F6ED1" w:rsidP="00EC2F94">
      <w:pPr>
        <w:pStyle w:val="BodyTextIndent"/>
        <w:spacing w:line="240" w:lineRule="auto"/>
        <w:jc w:val="center"/>
        <w:rPr>
          <w:rFonts w:ascii="GHEA Grapalat" w:hAnsi="GHEA Grapalat"/>
          <w:i w:val="0"/>
        </w:rPr>
      </w:pPr>
      <w:r w:rsidRPr="000F11E5">
        <w:rPr>
          <w:rFonts w:ascii="GHEA Grapalat" w:hAnsi="GHEA Grapalat"/>
          <w:i w:val="0"/>
          <w:sz w:val="24"/>
          <w:szCs w:val="24"/>
        </w:rPr>
        <w:t xml:space="preserve">Заявки на </w:t>
      </w:r>
      <w:r>
        <w:rPr>
          <w:rFonts w:ascii="GHEA Grapalat" w:hAnsi="GHEA Grapalat"/>
          <w:i w:val="0"/>
          <w:sz w:val="24"/>
          <w:szCs w:val="24"/>
        </w:rPr>
        <w:t xml:space="preserve">на </w:t>
      </w:r>
      <w:r w:rsidR="00EC2F94">
        <w:rPr>
          <w:rFonts w:ascii="GHEA Grapalat" w:hAnsi="GHEA Grapalat"/>
          <w:i w:val="0"/>
        </w:rPr>
        <w:t>О ЗАПРОСЕ КОТИРОВОК</w:t>
      </w:r>
    </w:p>
    <w:p w:rsidR="003F6ED1" w:rsidRPr="000F11E5" w:rsidRDefault="003F6ED1" w:rsidP="003F6ED1">
      <w:pPr>
        <w:pStyle w:val="BodyTextIndent"/>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необходимо подавать по адресу</w:t>
      </w:r>
    </w:p>
    <w:p w:rsidR="003F6ED1" w:rsidRPr="000F11E5" w:rsidRDefault="009228DE" w:rsidP="001516B2">
      <w:pPr>
        <w:pStyle w:val="BodyTextIndent"/>
        <w:widowControl w:val="0"/>
        <w:spacing w:after="160" w:line="240" w:lineRule="auto"/>
        <w:ind w:firstLine="0"/>
        <w:contextualSpacing/>
        <w:rPr>
          <w:rFonts w:ascii="GHEA Grapalat" w:hAnsi="GHEA Grapalat"/>
          <w:i w:val="0"/>
          <w:sz w:val="24"/>
          <w:szCs w:val="24"/>
        </w:rPr>
      </w:pPr>
      <w:r>
        <w:rPr>
          <w:rFonts w:ascii="GHEA Mariam" w:hAnsi="GHEA Mariam"/>
          <w:color w:val="000000"/>
          <w:szCs w:val="22"/>
          <w:lang w:val="af-ZA"/>
        </w:rPr>
        <w:t>« Капанская</w:t>
      </w:r>
      <w:r>
        <w:rPr>
          <w:rFonts w:ascii="GHEA Mariam" w:hAnsi="GHEA Mariam"/>
          <w:color w:val="000000"/>
          <w:szCs w:val="22"/>
        </w:rPr>
        <w:t xml:space="preserve"> сре</w:t>
      </w:r>
      <w:r w:rsidRPr="007601C9">
        <w:rPr>
          <w:rFonts w:ascii="GHEA Mariam" w:hAnsi="GHEA Mariam"/>
          <w:color w:val="000000"/>
          <w:szCs w:val="22"/>
        </w:rPr>
        <w:t xml:space="preserve">дняя </w:t>
      </w:r>
      <w:r w:rsidR="00EC2F94" w:rsidRPr="00440C54">
        <w:rPr>
          <w:rFonts w:ascii="GHEA Mariam" w:hAnsi="GHEA Mariam"/>
          <w:color w:val="000000"/>
          <w:szCs w:val="22"/>
          <w:lang w:val="af-ZA"/>
        </w:rPr>
        <w:t xml:space="preserve">школа </w:t>
      </w:r>
      <w:r w:rsidR="00EC2F94" w:rsidRPr="00440C54">
        <w:rPr>
          <w:rFonts w:ascii="Arial" w:hAnsi="Arial" w:cs="Arial"/>
          <w:color w:val="000000"/>
          <w:szCs w:val="22"/>
          <w:lang w:val="af-ZA"/>
        </w:rPr>
        <w:t>№</w:t>
      </w:r>
      <w:r w:rsidR="00EC2F94" w:rsidRPr="00440C54">
        <w:rPr>
          <w:rFonts w:ascii="GHEA Mariam" w:hAnsi="GHEA Mariam"/>
          <w:color w:val="000000"/>
          <w:szCs w:val="22"/>
          <w:lang w:val="af-ZA"/>
        </w:rPr>
        <w:t>1</w:t>
      </w:r>
      <w:r>
        <w:rPr>
          <w:rFonts w:ascii="GHEA Mariam" w:hAnsi="GHEA Mariam"/>
          <w:color w:val="000000"/>
          <w:szCs w:val="22"/>
          <w:lang w:val="af-ZA"/>
        </w:rPr>
        <w:t>0</w:t>
      </w:r>
      <w:r w:rsidR="00EC2F94" w:rsidRPr="00440C54">
        <w:rPr>
          <w:rFonts w:ascii="GHEA Mariam" w:hAnsi="GHEA Mariam"/>
          <w:color w:val="000000"/>
          <w:szCs w:val="22"/>
          <w:lang w:val="af-ZA"/>
        </w:rPr>
        <w:t xml:space="preserve">» </w:t>
      </w:r>
      <w:r w:rsidR="00EC2F94" w:rsidRPr="00440C54">
        <w:rPr>
          <w:rFonts w:ascii="GHEA Mariam" w:hAnsi="GHEA Mariam" w:cs="Arial"/>
          <w:color w:val="000000"/>
          <w:szCs w:val="22"/>
          <w:lang w:val="af-ZA"/>
        </w:rPr>
        <w:t>ГНКО</w:t>
      </w:r>
      <w:r w:rsidR="00EC2F94" w:rsidRPr="00440C54">
        <w:rPr>
          <w:rFonts w:ascii="GHEA Mariam" w:hAnsi="GHEA Mariam" w:cs="Arial"/>
          <w:color w:val="000000"/>
          <w:szCs w:val="22"/>
        </w:rPr>
        <w:t>б</w:t>
      </w:r>
      <w:r>
        <w:rPr>
          <w:rFonts w:ascii="GHEA Grapalat" w:hAnsi="GHEA Grapalat"/>
          <w:color w:val="000000"/>
        </w:rPr>
        <w:t xml:space="preserve">  г.Капан</w:t>
      </w:r>
      <w:r w:rsidR="00EC2F94" w:rsidRPr="00440C54">
        <w:rPr>
          <w:rFonts w:ascii="GHEA Grapalat" w:hAnsi="GHEA Grapalat"/>
          <w:i w:val="0"/>
          <w:color w:val="000000"/>
        </w:rPr>
        <w:t>ул</w:t>
      </w:r>
      <w:r>
        <w:rPr>
          <w:rFonts w:ascii="GHEA Grapalat" w:hAnsi="GHEA Grapalat"/>
          <w:color w:val="000000"/>
        </w:rPr>
        <w:t>Шинарарнер 19</w:t>
      </w:r>
      <w:r w:rsidR="00EC2F94">
        <w:rPr>
          <w:rFonts w:ascii="GHEA Grapalat" w:hAnsi="GHEA Grapalat"/>
          <w:i w:val="0"/>
          <w:color w:val="000000"/>
        </w:rPr>
        <w:t xml:space="preserve"> в документарной форме, до 1</w:t>
      </w:r>
      <w:r w:rsidR="00EC2F94">
        <w:rPr>
          <w:rFonts w:ascii="GHEA Grapalat" w:hAnsi="GHEA Grapalat"/>
          <w:i w:val="0"/>
          <w:color w:val="000000"/>
          <w:lang w:val="hy-AM"/>
        </w:rPr>
        <w:t>3</w:t>
      </w:r>
      <w:r w:rsidR="00EC2F94" w:rsidRPr="00440C54">
        <w:rPr>
          <w:rFonts w:ascii="GHEA Grapalat" w:hAnsi="GHEA Grapalat"/>
          <w:i w:val="0"/>
          <w:color w:val="000000"/>
        </w:rPr>
        <w:t>:00  часов 7-ого дня с  даты опубликования настоящего объявления.</w:t>
      </w:r>
      <w:r w:rsidR="003F6ED1" w:rsidRPr="000F0CA8">
        <w:rPr>
          <w:rFonts w:ascii="GHEA Grapalat" w:hAnsi="GHEA Grapalat"/>
          <w:i w:val="0"/>
          <w:sz w:val="24"/>
          <w:szCs w:val="24"/>
        </w:rPr>
        <w:t>Кроме армянского языка заявки могут быть поданы также на английском или русско</w:t>
      </w:r>
      <w:r w:rsidR="003F6ED1">
        <w:rPr>
          <w:rFonts w:ascii="GHEA Grapalat" w:hAnsi="GHEA Grapalat"/>
          <w:i w:val="0"/>
          <w:sz w:val="24"/>
          <w:szCs w:val="24"/>
        </w:rPr>
        <w:t>м языке.</w:t>
      </w:r>
    </w:p>
    <w:p w:rsidR="00EC2F94" w:rsidRPr="009228DE" w:rsidRDefault="003F6ED1" w:rsidP="009228DE">
      <w:pPr>
        <w:pStyle w:val="BodyTextIndent"/>
        <w:widowControl w:val="0"/>
        <w:spacing w:line="240" w:lineRule="auto"/>
        <w:ind w:firstLine="709"/>
        <w:jc w:val="left"/>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EC2F94" w:rsidRPr="00440C54">
        <w:rPr>
          <w:rFonts w:ascii="GHEA Mariam" w:hAnsi="GHEA Mariam"/>
          <w:color w:val="000000"/>
          <w:szCs w:val="22"/>
          <w:lang w:val="af-ZA"/>
        </w:rPr>
        <w:t xml:space="preserve">« </w:t>
      </w:r>
      <w:r w:rsidR="009228DE">
        <w:rPr>
          <w:rFonts w:ascii="GHEA Mariam" w:hAnsi="GHEA Mariam"/>
          <w:color w:val="000000"/>
          <w:szCs w:val="22"/>
          <w:lang w:val="af-ZA"/>
        </w:rPr>
        <w:t>Капанская</w:t>
      </w:r>
      <w:r w:rsidR="009228DE">
        <w:rPr>
          <w:rFonts w:ascii="GHEA Mariam" w:hAnsi="GHEA Mariam"/>
          <w:color w:val="000000"/>
          <w:szCs w:val="22"/>
        </w:rPr>
        <w:t xml:space="preserve"> сре</w:t>
      </w:r>
      <w:r w:rsidR="009228DE" w:rsidRPr="007601C9">
        <w:rPr>
          <w:rFonts w:ascii="GHEA Mariam" w:hAnsi="GHEA Mariam"/>
          <w:color w:val="000000"/>
          <w:szCs w:val="22"/>
        </w:rPr>
        <w:t xml:space="preserve">дняя </w:t>
      </w:r>
      <w:r w:rsidR="009228DE" w:rsidRPr="00440C54">
        <w:rPr>
          <w:rFonts w:ascii="GHEA Mariam" w:hAnsi="GHEA Mariam"/>
          <w:color w:val="000000"/>
          <w:szCs w:val="22"/>
          <w:lang w:val="af-ZA"/>
        </w:rPr>
        <w:t xml:space="preserve">школа </w:t>
      </w:r>
      <w:r w:rsidR="009228DE" w:rsidRPr="00440C54">
        <w:rPr>
          <w:rFonts w:ascii="Arial" w:hAnsi="Arial" w:cs="Arial"/>
          <w:color w:val="000000"/>
          <w:szCs w:val="22"/>
          <w:lang w:val="af-ZA"/>
        </w:rPr>
        <w:t>№</w:t>
      </w:r>
      <w:r w:rsidR="009228DE" w:rsidRPr="00440C54">
        <w:rPr>
          <w:rFonts w:ascii="GHEA Mariam" w:hAnsi="GHEA Mariam"/>
          <w:color w:val="000000"/>
          <w:szCs w:val="22"/>
          <w:lang w:val="af-ZA"/>
        </w:rPr>
        <w:t>1</w:t>
      </w:r>
      <w:r w:rsidR="009228DE">
        <w:rPr>
          <w:rFonts w:ascii="GHEA Mariam" w:hAnsi="GHEA Mariam"/>
          <w:color w:val="000000"/>
          <w:szCs w:val="22"/>
          <w:lang w:val="af-ZA"/>
        </w:rPr>
        <w:t>0</w:t>
      </w:r>
      <w:r w:rsidR="00EC2F94" w:rsidRPr="00440C54">
        <w:rPr>
          <w:rFonts w:ascii="GHEA Mariam" w:hAnsi="GHEA Mariam"/>
          <w:color w:val="000000"/>
          <w:szCs w:val="22"/>
          <w:lang w:val="af-ZA"/>
        </w:rPr>
        <w:t xml:space="preserve">» </w:t>
      </w:r>
      <w:r w:rsidR="00EC2F94" w:rsidRPr="00440C54">
        <w:rPr>
          <w:rFonts w:ascii="GHEA Mariam" w:hAnsi="GHEA Mariam" w:cs="Arial"/>
          <w:color w:val="000000"/>
          <w:szCs w:val="22"/>
          <w:lang w:val="af-ZA"/>
        </w:rPr>
        <w:t>ГНКО</w:t>
      </w:r>
      <w:r w:rsidR="00EC2F94" w:rsidRPr="00D07070">
        <w:rPr>
          <w:rFonts w:ascii="GHEA Grapalat" w:hAnsi="GHEA Grapalat"/>
          <w:i w:val="0"/>
        </w:rPr>
        <w:t>,</w:t>
      </w:r>
      <w:r w:rsidR="00EC2F94" w:rsidRPr="00D07070">
        <w:rPr>
          <w:rFonts w:ascii="GHEA Grapalat" w:hAnsi="GHEA Grapalat"/>
        </w:rPr>
        <w:t xml:space="preserve"> г.</w:t>
      </w:r>
      <w:r w:rsidR="009228DE">
        <w:rPr>
          <w:rFonts w:ascii="GHEA Grapalat" w:hAnsi="GHEA Grapalat"/>
          <w:color w:val="000000"/>
        </w:rPr>
        <w:t>г.Капан</w:t>
      </w:r>
      <w:r w:rsidR="009228DE" w:rsidRPr="00440C54">
        <w:rPr>
          <w:rFonts w:ascii="GHEA Grapalat" w:hAnsi="GHEA Grapalat"/>
          <w:i w:val="0"/>
          <w:color w:val="000000"/>
        </w:rPr>
        <w:t>ул</w:t>
      </w:r>
      <w:r w:rsidR="009228DE">
        <w:rPr>
          <w:rFonts w:ascii="GHEA Grapalat" w:hAnsi="GHEA Grapalat"/>
          <w:color w:val="000000"/>
        </w:rPr>
        <w:t>Шинарарнер 19</w:t>
      </w:r>
      <w:r w:rsidR="00EC2F94">
        <w:rPr>
          <w:rFonts w:ascii="GHEA Grapalat" w:hAnsi="GHEA Grapalat"/>
          <w:i w:val="0"/>
        </w:rPr>
        <w:t>в 1</w:t>
      </w:r>
      <w:r w:rsidR="00CE5C88" w:rsidRPr="00CE5C88">
        <w:rPr>
          <w:rFonts w:ascii="GHEA Grapalat" w:hAnsi="GHEA Grapalat"/>
          <w:i w:val="0"/>
        </w:rPr>
        <w:t>2</w:t>
      </w:r>
      <w:r w:rsidR="00EC2F94" w:rsidRPr="00D07070">
        <w:rPr>
          <w:rFonts w:ascii="GHEA Grapalat" w:hAnsi="GHEA Grapalat"/>
          <w:i w:val="0"/>
        </w:rPr>
        <w:t>:00 часов, "2</w:t>
      </w:r>
      <w:r w:rsidR="00CE5C88" w:rsidRPr="00CE5C88">
        <w:rPr>
          <w:rFonts w:ascii="GHEA Grapalat" w:hAnsi="GHEA Grapalat"/>
          <w:i w:val="0"/>
        </w:rPr>
        <w:t>5</w:t>
      </w:r>
      <w:r w:rsidR="00EC2F94" w:rsidRPr="00D07070">
        <w:rPr>
          <w:rFonts w:ascii="GHEA Grapalat" w:hAnsi="GHEA Grapalat"/>
          <w:i w:val="0"/>
        </w:rPr>
        <w:t xml:space="preserve">" " </w:t>
      </w:r>
      <w:r w:rsidR="00EC2F94" w:rsidRPr="00D07070">
        <w:rPr>
          <w:rFonts w:ascii="GHEA Grapalat" w:hAnsi="GHEA Grapalat"/>
          <w:i w:val="0"/>
          <w:lang w:val="hy-AM"/>
        </w:rPr>
        <w:t>12</w:t>
      </w:r>
      <w:r w:rsidR="00EC2F94">
        <w:rPr>
          <w:rFonts w:ascii="GHEA Grapalat" w:hAnsi="GHEA Grapalat"/>
          <w:i w:val="0"/>
        </w:rPr>
        <w:t>" "201</w:t>
      </w:r>
      <w:r w:rsidR="00EC2F94">
        <w:rPr>
          <w:rFonts w:ascii="GHEA Grapalat" w:hAnsi="GHEA Grapalat"/>
          <w:i w:val="0"/>
          <w:lang w:val="hy-AM"/>
        </w:rPr>
        <w:t>9</w:t>
      </w:r>
      <w:r w:rsidR="00EC2F94" w:rsidRPr="00D07070">
        <w:rPr>
          <w:rFonts w:ascii="GHEA Grapalat" w:hAnsi="GHEA Grapalat"/>
          <w:i w:val="0"/>
        </w:rPr>
        <w:t xml:space="preserve">г". </w:t>
      </w:r>
    </w:p>
    <w:p w:rsidR="00EC2F94" w:rsidRPr="00B9032F" w:rsidRDefault="00EC2F94" w:rsidP="00EC2F94">
      <w:pPr>
        <w:pStyle w:val="BodyTextIndent"/>
        <w:spacing w:line="240" w:lineRule="auto"/>
        <w:ind w:firstLine="567"/>
        <w:rPr>
          <w:rFonts w:ascii="GHEA Grapalat" w:hAnsi="GHEA Grapalat"/>
          <w:i w:val="0"/>
          <w:lang w:val="af-ZA"/>
        </w:rPr>
      </w:pPr>
    </w:p>
    <w:p w:rsidR="00BE1C5E" w:rsidRPr="001B32D9" w:rsidRDefault="001305C6"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032D7E" w:rsidRPr="00032D7E">
        <w:rPr>
          <w:rFonts w:ascii="GHEA Grapalat" w:hAnsi="GHEA Grapalat"/>
          <w:i w:val="0"/>
          <w:sz w:val="24"/>
          <w:szCs w:val="24"/>
        </w:rPr>
        <w:t>,</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BE1C5E" w:rsidRPr="003A1EBB" w:rsidRDefault="0075469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p>
    <w:p w:rsidR="00EC2F94" w:rsidRPr="00CE5C88" w:rsidRDefault="00EC2F94" w:rsidP="00B46D58">
      <w:pPr>
        <w:pStyle w:val="BodyTextIndent"/>
        <w:widowControl w:val="0"/>
        <w:spacing w:after="160" w:line="240" w:lineRule="auto"/>
        <w:ind w:left="993" w:firstLine="0"/>
        <w:rPr>
          <w:rFonts w:ascii="GHEA Grapalat" w:hAnsi="GHEA Grapalat"/>
          <w:i w:val="0"/>
          <w:sz w:val="16"/>
          <w:szCs w:val="16"/>
          <w:lang w:val="en-US"/>
        </w:rPr>
      </w:pPr>
      <w:r w:rsidRPr="00440C54">
        <w:rPr>
          <w:rFonts w:ascii="GHEA Grapalat" w:hAnsi="GHEA Grapalat"/>
          <w:i w:val="0"/>
          <w:color w:val="000000"/>
          <w:u w:val="single"/>
        </w:rPr>
        <w:t>А</w:t>
      </w:r>
      <w:r w:rsidR="00CE5C88">
        <w:rPr>
          <w:rFonts w:ascii="GHEA Grapalat" w:hAnsi="GHEA Grapalat"/>
          <w:i w:val="0"/>
          <w:color w:val="000000"/>
          <w:u w:val="single"/>
          <w:lang w:val="en-US"/>
        </w:rPr>
        <w:t>рзуманян  Нуне</w:t>
      </w:r>
    </w:p>
    <w:p w:rsidR="009F18D0" w:rsidRPr="003A1EBB" w:rsidRDefault="009F18D0" w:rsidP="00B46D58">
      <w:pPr>
        <w:pStyle w:val="BodyTextIndent"/>
        <w:widowControl w:val="0"/>
        <w:spacing w:after="160" w:line="240" w:lineRule="auto"/>
        <w:ind w:left="993" w:firstLine="0"/>
        <w:rPr>
          <w:rFonts w:ascii="GHEA Grapalat" w:hAnsi="GHEA Grapalat"/>
          <w:i w:val="0"/>
          <w:sz w:val="16"/>
          <w:szCs w:val="16"/>
        </w:rPr>
      </w:pPr>
      <w:r w:rsidRPr="00BE1C5E">
        <w:rPr>
          <w:rFonts w:ascii="GHEA Grapalat" w:hAnsi="GHEA Grapalat"/>
          <w:i w:val="0"/>
          <w:sz w:val="16"/>
          <w:szCs w:val="16"/>
        </w:rPr>
        <w:t>имя, фамилия</w:t>
      </w:r>
    </w:p>
    <w:p w:rsidR="00754697" w:rsidRPr="00CE5C88" w:rsidRDefault="00754697" w:rsidP="00B46D58">
      <w:pPr>
        <w:pStyle w:val="BodyTextIndent"/>
        <w:widowControl w:val="0"/>
        <w:spacing w:after="160" w:line="240" w:lineRule="auto"/>
        <w:ind w:left="1701" w:firstLine="0"/>
        <w:rPr>
          <w:rFonts w:ascii="GHEA Grapalat" w:hAnsi="GHEA Grapalat"/>
          <w:i w:val="0"/>
          <w:sz w:val="24"/>
          <w:szCs w:val="24"/>
          <w:u w:val="single"/>
          <w:lang w:val="en-US"/>
        </w:rPr>
      </w:pPr>
      <w:r w:rsidRPr="009044F1">
        <w:rPr>
          <w:rFonts w:ascii="GHEA Grapalat" w:hAnsi="GHEA Grapalat"/>
          <w:i w:val="0"/>
          <w:sz w:val="24"/>
          <w:szCs w:val="24"/>
        </w:rPr>
        <w:t>Телефон</w:t>
      </w:r>
      <w:r w:rsidRPr="00BE1C5E">
        <w:rPr>
          <w:rFonts w:ascii="GHEA Grapalat" w:hAnsi="GHEA Grapalat"/>
          <w:i w:val="0"/>
          <w:sz w:val="24"/>
          <w:szCs w:val="24"/>
        </w:rPr>
        <w:t xml:space="preserve"> _</w:t>
      </w:r>
      <w:r w:rsidR="00EC2F94">
        <w:rPr>
          <w:rFonts w:ascii="GHEA Grapalat" w:hAnsi="GHEA Grapalat"/>
          <w:i w:val="0"/>
          <w:sz w:val="24"/>
          <w:szCs w:val="24"/>
          <w:lang w:val="hy-AM"/>
        </w:rPr>
        <w:t>09</w:t>
      </w:r>
      <w:r w:rsidR="00CE5C88" w:rsidRPr="00CE5C88">
        <w:rPr>
          <w:rFonts w:ascii="GHEA Grapalat" w:hAnsi="GHEA Grapalat"/>
          <w:i w:val="0"/>
          <w:sz w:val="24"/>
          <w:szCs w:val="24"/>
        </w:rPr>
        <w:t>4</w:t>
      </w:r>
      <w:r w:rsidR="00CE5C88">
        <w:rPr>
          <w:rFonts w:ascii="GHEA Grapalat" w:hAnsi="GHEA Grapalat"/>
          <w:i w:val="0"/>
          <w:sz w:val="24"/>
          <w:szCs w:val="24"/>
          <w:lang w:val="en-US"/>
        </w:rPr>
        <w:t>815780</w:t>
      </w:r>
    </w:p>
    <w:p w:rsidR="00EC2F94" w:rsidRPr="00440C54" w:rsidRDefault="00754697" w:rsidP="00EC2F94">
      <w:pPr>
        <w:pStyle w:val="BodyTextIndent"/>
        <w:spacing w:line="240" w:lineRule="auto"/>
        <w:ind w:firstLine="0"/>
        <w:rPr>
          <w:rFonts w:ascii="GHEA Grapalat" w:hAnsi="GHEA Grapalat"/>
          <w:i w:val="0"/>
          <w:color w:val="000000"/>
          <w:u w:val="single"/>
        </w:rPr>
      </w:pPr>
      <w:r w:rsidRPr="009044F1">
        <w:rPr>
          <w:rFonts w:ascii="GHEA Grapalat" w:hAnsi="GHEA Grapalat"/>
          <w:i w:val="0"/>
          <w:sz w:val="24"/>
          <w:szCs w:val="24"/>
        </w:rPr>
        <w:t xml:space="preserve">Электронная почта </w:t>
      </w:r>
      <w:r w:rsidR="00CE5C88">
        <w:rPr>
          <w:rFonts w:ascii="GHEA Grapalat" w:hAnsi="GHEA Grapalat"/>
          <w:i w:val="0"/>
          <w:sz w:val="24"/>
          <w:szCs w:val="24"/>
          <w:lang w:val="en-US"/>
        </w:rPr>
        <w:t>kapan</w:t>
      </w:r>
      <w:r w:rsidR="00CE5C88" w:rsidRPr="00CE5C88">
        <w:rPr>
          <w:rFonts w:ascii="GHEA Grapalat" w:hAnsi="GHEA Grapalat"/>
          <w:i w:val="0"/>
          <w:sz w:val="24"/>
          <w:szCs w:val="24"/>
        </w:rPr>
        <w:t>10</w:t>
      </w:r>
      <w:hyperlink r:id="rId8" w:history="1">
        <w:r w:rsidR="00EC2F94" w:rsidRPr="00440C54">
          <w:rPr>
            <w:rStyle w:val="Hyperlink"/>
            <w:rFonts w:ascii="Arial Unicode" w:hAnsi="Arial Unicode"/>
            <w:color w:val="000000"/>
            <w:sz w:val="24"/>
            <w:szCs w:val="24"/>
            <w:lang w:val="es-ES"/>
          </w:rPr>
          <w:t>@schools.am</w:t>
        </w:r>
      </w:hyperlink>
    </w:p>
    <w:p w:rsidR="00754697" w:rsidRPr="009044F1" w:rsidRDefault="00754697" w:rsidP="00EC2F94">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 xml:space="preserve">Заказчик </w:t>
      </w:r>
      <w:r w:rsidR="00EC2F94" w:rsidRPr="00440C54">
        <w:rPr>
          <w:rFonts w:ascii="GHEA Mariam" w:hAnsi="GHEA Mariam"/>
          <w:color w:val="000000"/>
          <w:szCs w:val="22"/>
          <w:lang w:val="af-ZA"/>
        </w:rPr>
        <w:t xml:space="preserve">« </w:t>
      </w:r>
      <w:r w:rsidR="009228DE" w:rsidRPr="00440C54">
        <w:rPr>
          <w:rFonts w:ascii="GHEA Mariam" w:hAnsi="GHEA Mariam"/>
          <w:color w:val="000000"/>
          <w:szCs w:val="22"/>
          <w:lang w:val="af-ZA"/>
        </w:rPr>
        <w:t xml:space="preserve">« </w:t>
      </w:r>
      <w:r w:rsidR="009228DE">
        <w:rPr>
          <w:rFonts w:ascii="GHEA Mariam" w:hAnsi="GHEA Mariam"/>
          <w:color w:val="000000"/>
          <w:szCs w:val="22"/>
          <w:lang w:val="af-ZA"/>
        </w:rPr>
        <w:t>Капанская</w:t>
      </w:r>
      <w:r w:rsidR="009228DE">
        <w:rPr>
          <w:rFonts w:ascii="GHEA Mariam" w:hAnsi="GHEA Mariam"/>
          <w:color w:val="000000"/>
          <w:szCs w:val="22"/>
        </w:rPr>
        <w:t xml:space="preserve"> сре</w:t>
      </w:r>
      <w:r w:rsidR="009228DE" w:rsidRPr="007601C9">
        <w:rPr>
          <w:rFonts w:ascii="GHEA Mariam" w:hAnsi="GHEA Mariam"/>
          <w:color w:val="000000"/>
          <w:szCs w:val="22"/>
        </w:rPr>
        <w:t xml:space="preserve">дняя </w:t>
      </w:r>
      <w:r w:rsidR="009228DE" w:rsidRPr="00440C54">
        <w:rPr>
          <w:rFonts w:ascii="GHEA Mariam" w:hAnsi="GHEA Mariam"/>
          <w:color w:val="000000"/>
          <w:szCs w:val="22"/>
          <w:lang w:val="af-ZA"/>
        </w:rPr>
        <w:t xml:space="preserve">школа </w:t>
      </w:r>
      <w:r w:rsidR="009228DE" w:rsidRPr="00440C54">
        <w:rPr>
          <w:rFonts w:ascii="Arial" w:hAnsi="Arial" w:cs="Arial"/>
          <w:color w:val="000000"/>
          <w:szCs w:val="22"/>
          <w:lang w:val="af-ZA"/>
        </w:rPr>
        <w:t>№</w:t>
      </w:r>
      <w:r w:rsidR="009228DE" w:rsidRPr="00440C54">
        <w:rPr>
          <w:rFonts w:ascii="GHEA Mariam" w:hAnsi="GHEA Mariam"/>
          <w:color w:val="000000"/>
          <w:szCs w:val="22"/>
          <w:lang w:val="af-ZA"/>
        </w:rPr>
        <w:t>1</w:t>
      </w:r>
      <w:r w:rsidR="009228DE">
        <w:rPr>
          <w:rFonts w:ascii="GHEA Mariam" w:hAnsi="GHEA Mariam"/>
          <w:color w:val="000000"/>
          <w:szCs w:val="22"/>
          <w:lang w:val="af-ZA"/>
        </w:rPr>
        <w:t>0</w:t>
      </w:r>
      <w:r w:rsidR="009228DE" w:rsidRPr="00440C54">
        <w:rPr>
          <w:rFonts w:ascii="GHEA Mariam" w:hAnsi="GHEA Mariam"/>
          <w:color w:val="000000"/>
          <w:szCs w:val="22"/>
          <w:lang w:val="af-ZA"/>
        </w:rPr>
        <w:t xml:space="preserve">» </w:t>
      </w:r>
      <w:r w:rsidR="00EC2F94" w:rsidRPr="00440C54">
        <w:rPr>
          <w:rFonts w:ascii="GHEA Mariam" w:hAnsi="GHEA Mariam"/>
          <w:color w:val="000000"/>
          <w:szCs w:val="22"/>
          <w:lang w:val="af-ZA"/>
        </w:rPr>
        <w:t xml:space="preserve">» </w:t>
      </w:r>
      <w:r w:rsidR="00EC2F94" w:rsidRPr="00440C54">
        <w:rPr>
          <w:rFonts w:ascii="GHEA Mariam" w:hAnsi="GHEA Mariam" w:cs="Arial"/>
          <w:color w:val="000000"/>
          <w:szCs w:val="22"/>
          <w:lang w:val="af-ZA"/>
        </w:rPr>
        <w:t>ГНКО</w:t>
      </w:r>
    </w:p>
    <w:p w:rsidR="00915A97" w:rsidRPr="00D5443D" w:rsidRDefault="001F1DF7" w:rsidP="00B46D58">
      <w:pPr>
        <w:pStyle w:val="BodyTextIndent"/>
        <w:widowControl w:val="0"/>
        <w:spacing w:after="160" w:line="240" w:lineRule="auto"/>
        <w:ind w:left="3969" w:firstLine="0"/>
        <w:rPr>
          <w:rFonts w:ascii="GHEA Grapalat" w:hAnsi="GHEA Grapalat"/>
          <w:i w:val="0"/>
          <w:sz w:val="16"/>
          <w:szCs w:val="16"/>
        </w:rPr>
      </w:pPr>
      <w:r w:rsidRPr="00915A97">
        <w:rPr>
          <w:rFonts w:ascii="GHEA Grapalat" w:hAnsi="GHEA Grapalat"/>
          <w:i w:val="0"/>
          <w:sz w:val="16"/>
          <w:szCs w:val="16"/>
        </w:rPr>
        <w:t>Н</w:t>
      </w:r>
      <w:r w:rsidR="009F18D0" w:rsidRPr="00915A97">
        <w:rPr>
          <w:rFonts w:ascii="GHEA Grapalat" w:hAnsi="GHEA Grapalat"/>
          <w:i w:val="0"/>
          <w:sz w:val="16"/>
          <w:szCs w:val="16"/>
        </w:rPr>
        <w:t>аименование</w:t>
      </w:r>
      <w:r w:rsidR="00915A97">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C3462B" w:rsidP="00C3462B">
      <w:pPr>
        <w:pStyle w:val="BodyTextIndent"/>
        <w:spacing w:line="240" w:lineRule="auto"/>
        <w:jc w:val="right"/>
        <w:rPr>
          <w:rFonts w:ascii="GHEA Grapalat" w:hAnsi="GHEA Grapalat"/>
          <w:i w:val="0"/>
        </w:rPr>
      </w:pPr>
      <w:r w:rsidRPr="009044F1">
        <w:rPr>
          <w:rFonts w:ascii="GHEA Grapalat" w:hAnsi="GHEA Grapalat"/>
        </w:rPr>
        <w:t xml:space="preserve">Решением Оценочной комиссии </w:t>
      </w:r>
      <w:r w:rsidRPr="00AF2B68">
        <w:rPr>
          <w:rFonts w:ascii="GHEA Grapalat" w:hAnsi="GHEA Grapalat"/>
        </w:rPr>
        <w:t>запрос котировок</w:t>
      </w:r>
      <w:r w:rsidRPr="009044F1">
        <w:rPr>
          <w:rFonts w:ascii="GHEA Grapalat" w:hAnsi="GHEA Grapalat"/>
        </w:rPr>
        <w:t>под кодом</w:t>
      </w:r>
      <w:r w:rsidRPr="001B32D9">
        <w:rPr>
          <w:rFonts w:ascii="GHEA Grapalat" w:hAnsi="GHEA Grapalat" w:cs="Sylfaen"/>
          <w:i w:val="0"/>
        </w:rPr>
        <w:br/>
      </w:r>
      <w:r w:rsidRPr="009044F1">
        <w:rPr>
          <w:rFonts w:ascii="GHEA Grapalat" w:hAnsi="GHEA Grapalat"/>
          <w:i w:val="0"/>
        </w:rPr>
        <w:t xml:space="preserve">под кодом </w:t>
      </w:r>
      <w:r w:rsidR="009228DE">
        <w:rPr>
          <w:rFonts w:ascii="GHEA Grapalat" w:hAnsi="GHEA Grapalat"/>
          <w:i w:val="0"/>
          <w:color w:val="000000"/>
          <w:lang w:val="hy-AM"/>
        </w:rPr>
        <w:t>ԿՀ10Մ</w:t>
      </w:r>
      <w:r w:rsidRPr="00FF1772">
        <w:rPr>
          <w:rFonts w:ascii="GHEA Grapalat" w:hAnsi="GHEA Grapalat"/>
          <w:i w:val="0"/>
          <w:color w:val="000000"/>
          <w:lang w:val="hy-AM"/>
        </w:rPr>
        <w:t>Դ – ԳՀ</w:t>
      </w:r>
      <w:r w:rsidRPr="00FF1772">
        <w:rPr>
          <w:rFonts w:ascii="GHEA Grapalat" w:hAnsi="GHEA Grapalat"/>
          <w:i w:val="0"/>
          <w:color w:val="000000"/>
          <w:lang w:val="af-ZA"/>
        </w:rPr>
        <w:t>ԱՊՁԲ</w:t>
      </w:r>
      <w:r w:rsidR="009228DE">
        <w:rPr>
          <w:rFonts w:ascii="GHEA Grapalat" w:hAnsi="GHEA Grapalat"/>
          <w:i w:val="0"/>
          <w:color w:val="000000"/>
          <w:lang w:val="af-ZA"/>
        </w:rPr>
        <w:t xml:space="preserve"> -</w:t>
      </w:r>
      <w:r w:rsidR="009228DE" w:rsidRPr="007601C9">
        <w:rPr>
          <w:rFonts w:ascii="GHEA Grapalat" w:hAnsi="GHEA Grapalat"/>
          <w:i w:val="0"/>
          <w:color w:val="000000"/>
        </w:rPr>
        <w:t>1</w:t>
      </w:r>
      <w:r>
        <w:rPr>
          <w:rFonts w:ascii="GHEA Grapalat" w:hAnsi="GHEA Grapalat"/>
          <w:i w:val="0"/>
          <w:color w:val="000000"/>
          <w:lang w:val="hy-AM"/>
        </w:rPr>
        <w:t>0/1</w:t>
      </w:r>
      <w:r w:rsidRPr="001B32D9">
        <w:rPr>
          <w:rFonts w:ascii="GHEA Grapalat" w:hAnsi="GHEA Grapalat" w:cs="Times Armenian"/>
          <w:i w:val="0"/>
        </w:rPr>
        <w:br/>
      </w:r>
      <w:r>
        <w:rPr>
          <w:rFonts w:ascii="GHEA Grapalat" w:hAnsi="GHEA Grapalat"/>
          <w:i w:val="0"/>
        </w:rPr>
        <w:t xml:space="preserve">№ </w:t>
      </w:r>
      <w:r>
        <w:rPr>
          <w:rFonts w:ascii="GHEA Grapalat" w:hAnsi="GHEA Grapalat"/>
          <w:i w:val="0"/>
          <w:lang w:val="hy-AM"/>
        </w:rPr>
        <w:t>1</w:t>
      </w:r>
      <w:r>
        <w:rPr>
          <w:rFonts w:ascii="GHEA Grapalat" w:hAnsi="GHEA Grapalat"/>
          <w:i w:val="0"/>
        </w:rPr>
        <w:t xml:space="preserve"> от </w:t>
      </w:r>
      <w:r w:rsidR="00CE5C88">
        <w:rPr>
          <w:rFonts w:ascii="GHEA Grapalat" w:hAnsi="GHEA Grapalat"/>
          <w:i w:val="0"/>
          <w:lang w:val="hy-AM"/>
        </w:rPr>
        <w:t>1</w:t>
      </w:r>
      <w:r w:rsidR="00CE5C88" w:rsidRPr="00CE5C88">
        <w:rPr>
          <w:rFonts w:ascii="GHEA Grapalat" w:hAnsi="GHEA Grapalat"/>
          <w:i w:val="0"/>
        </w:rPr>
        <w:t>8</w:t>
      </w:r>
      <w:r>
        <w:rPr>
          <w:rFonts w:ascii="GHEA Grapalat" w:hAnsi="GHEA Grapalat"/>
          <w:i w:val="0"/>
          <w:lang w:val="hy-AM"/>
        </w:rPr>
        <w:t>,12,</w:t>
      </w:r>
      <w:r w:rsidRPr="009044F1">
        <w:rPr>
          <w:rFonts w:ascii="GHEA Grapalat" w:hAnsi="GHEA Grapalat"/>
          <w:i w:val="0"/>
        </w:rPr>
        <w:t>20</w:t>
      </w:r>
      <w:r>
        <w:rPr>
          <w:rFonts w:ascii="GHEA Grapalat" w:hAnsi="GHEA Grapalat"/>
          <w:i w:val="0"/>
          <w:lang w:val="hy-AM"/>
        </w:rPr>
        <w:t>19</w:t>
      </w:r>
      <w:r w:rsidRPr="009044F1">
        <w:rPr>
          <w:rFonts w:ascii="GHEA Grapalat" w:hAnsi="GHEA Grapalat"/>
          <w:i w:val="0"/>
        </w:rPr>
        <w:t>г.</w:t>
      </w:r>
      <w:r w:rsidRPr="001B32D9">
        <w:rPr>
          <w:rFonts w:ascii="GHEA Grapalat" w:hAnsi="GHEA Grapalat" w:cs="Sylfaen"/>
        </w:rPr>
        <w:br/>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3A1EBB" w:rsidRDefault="00C3462B" w:rsidP="00B46D58">
      <w:pPr>
        <w:pStyle w:val="BodyText"/>
        <w:widowControl w:val="0"/>
        <w:spacing w:after="160"/>
        <w:ind w:right="-7" w:firstLine="567"/>
        <w:jc w:val="center"/>
        <w:rPr>
          <w:rFonts w:ascii="GHEA Grapalat" w:hAnsi="GHEA Grapalat"/>
        </w:rPr>
      </w:pPr>
      <w:r w:rsidRPr="00440C54">
        <w:rPr>
          <w:rFonts w:ascii="GHEA Mariam" w:hAnsi="GHEA Mariam"/>
          <w:color w:val="000000"/>
          <w:szCs w:val="22"/>
          <w:lang w:val="af-ZA"/>
        </w:rPr>
        <w:t xml:space="preserve">« </w:t>
      </w:r>
      <w:r w:rsidR="009228DE" w:rsidRPr="00440C54">
        <w:rPr>
          <w:rFonts w:ascii="GHEA Mariam" w:hAnsi="GHEA Mariam"/>
          <w:color w:val="000000"/>
          <w:szCs w:val="22"/>
          <w:lang w:val="af-ZA"/>
        </w:rPr>
        <w:t xml:space="preserve">« </w:t>
      </w:r>
      <w:r w:rsidR="009228DE">
        <w:rPr>
          <w:rFonts w:ascii="GHEA Mariam" w:hAnsi="GHEA Mariam"/>
          <w:color w:val="000000"/>
          <w:szCs w:val="22"/>
          <w:lang w:val="af-ZA"/>
        </w:rPr>
        <w:t>Капанская</w:t>
      </w:r>
      <w:r w:rsidR="009228DE">
        <w:rPr>
          <w:rFonts w:ascii="GHEA Mariam" w:hAnsi="GHEA Mariam"/>
          <w:color w:val="000000"/>
          <w:szCs w:val="22"/>
        </w:rPr>
        <w:t xml:space="preserve"> сре</w:t>
      </w:r>
      <w:r w:rsidR="009228DE" w:rsidRPr="007601C9">
        <w:rPr>
          <w:rFonts w:ascii="GHEA Mariam" w:hAnsi="GHEA Mariam"/>
          <w:color w:val="000000"/>
          <w:szCs w:val="22"/>
        </w:rPr>
        <w:t xml:space="preserve">дняя </w:t>
      </w:r>
      <w:r w:rsidR="009228DE" w:rsidRPr="00440C54">
        <w:rPr>
          <w:rFonts w:ascii="GHEA Mariam" w:hAnsi="GHEA Mariam"/>
          <w:color w:val="000000"/>
          <w:szCs w:val="22"/>
          <w:lang w:val="af-ZA"/>
        </w:rPr>
        <w:t xml:space="preserve">школа </w:t>
      </w:r>
      <w:r w:rsidR="009228DE" w:rsidRPr="00440C54">
        <w:rPr>
          <w:rFonts w:ascii="Arial" w:hAnsi="Arial" w:cs="Arial"/>
          <w:color w:val="000000"/>
          <w:szCs w:val="22"/>
          <w:lang w:val="af-ZA"/>
        </w:rPr>
        <w:t>№</w:t>
      </w:r>
      <w:r w:rsidR="009228DE" w:rsidRPr="00440C54">
        <w:rPr>
          <w:rFonts w:ascii="GHEA Mariam" w:hAnsi="GHEA Mariam"/>
          <w:color w:val="000000"/>
          <w:szCs w:val="22"/>
          <w:lang w:val="af-ZA"/>
        </w:rPr>
        <w:t>1</w:t>
      </w:r>
      <w:r w:rsidR="009228DE">
        <w:rPr>
          <w:rFonts w:ascii="GHEA Mariam" w:hAnsi="GHEA Mariam"/>
          <w:color w:val="000000"/>
          <w:szCs w:val="22"/>
          <w:lang w:val="af-ZA"/>
        </w:rPr>
        <w:t>0</w:t>
      </w:r>
      <w:r w:rsidR="009228DE" w:rsidRPr="00440C54">
        <w:rPr>
          <w:rFonts w:ascii="GHEA Mariam" w:hAnsi="GHEA Mariam"/>
          <w:color w:val="000000"/>
          <w:szCs w:val="22"/>
          <w:lang w:val="af-ZA"/>
        </w:rPr>
        <w:t xml:space="preserve">» </w:t>
      </w:r>
      <w:r w:rsidRPr="00440C54">
        <w:rPr>
          <w:rFonts w:ascii="GHEA Mariam" w:hAnsi="GHEA Mariam"/>
          <w:color w:val="000000"/>
          <w:szCs w:val="22"/>
          <w:lang w:val="af-ZA"/>
        </w:rPr>
        <w:t xml:space="preserve">» </w:t>
      </w:r>
      <w:r w:rsidRPr="00440C54">
        <w:rPr>
          <w:rFonts w:ascii="GHEA Mariam" w:hAnsi="GHEA Mariam" w:cs="Arial"/>
          <w:color w:val="000000"/>
          <w:szCs w:val="22"/>
          <w:lang w:val="af-ZA"/>
        </w:rPr>
        <w:t>ГНКО</w:t>
      </w: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C3462B" w:rsidRPr="003A1EBB" w:rsidRDefault="00C3462B" w:rsidP="00C3462B">
      <w:pPr>
        <w:pStyle w:val="BodyText"/>
        <w:widowControl w:val="0"/>
        <w:spacing w:after="160"/>
        <w:ind w:right="-7" w:firstLine="567"/>
        <w:jc w:val="center"/>
        <w:rPr>
          <w:rFonts w:ascii="GHEA Grapalat" w:hAnsi="GHEA Grapalat"/>
        </w:rPr>
      </w:pPr>
      <w:r w:rsidRPr="009044F1">
        <w:rPr>
          <w:rFonts w:ascii="GHEA Grapalat" w:hAnsi="GHEA Grapalat"/>
        </w:rPr>
        <w:t xml:space="preserve">НА </w:t>
      </w:r>
      <w:r w:rsidRPr="006A6D8A">
        <w:rPr>
          <w:rFonts w:ascii="GHEA Grapalat" w:hAnsi="GHEA Grapalat"/>
        </w:rPr>
        <w:t xml:space="preserve"> ЗАПРОС КОТИРОВОК</w:t>
      </w:r>
      <w:r w:rsidRPr="009044F1">
        <w:rPr>
          <w:rFonts w:ascii="GHEA Grapalat" w:hAnsi="GHEA Grapalat"/>
        </w:rPr>
        <w:t xml:space="preserve">, ОБЪЯВЛЕННЫЙ С ЦЕЛЬЮ ПРИОБРЕТЕНИЯ </w:t>
      </w:r>
      <w:r w:rsidRPr="00F240F9">
        <w:rPr>
          <w:rFonts w:ascii="GHEA Grapalat" w:hAnsi="GHEA Grapalat"/>
          <w:i/>
        </w:rPr>
        <w:t>ПИЩЕВЫХ ПРОДУКТОВ</w:t>
      </w:r>
      <w:r w:rsidRPr="009044F1">
        <w:rPr>
          <w:rFonts w:ascii="GHEA Grapalat" w:hAnsi="GHEA Grapalat"/>
        </w:rPr>
        <w:t>ДЛЯ НУЖД</w:t>
      </w:r>
      <w:r w:rsidRPr="00440C54">
        <w:rPr>
          <w:rFonts w:ascii="GHEA Mariam" w:hAnsi="GHEA Mariam"/>
          <w:color w:val="000000"/>
          <w:szCs w:val="22"/>
          <w:lang w:val="af-ZA"/>
        </w:rPr>
        <w:t xml:space="preserve">« </w:t>
      </w:r>
      <w:r w:rsidR="009228DE" w:rsidRPr="00440C54">
        <w:rPr>
          <w:rFonts w:ascii="GHEA Mariam" w:hAnsi="GHEA Mariam"/>
          <w:color w:val="000000"/>
          <w:szCs w:val="22"/>
          <w:lang w:val="af-ZA"/>
        </w:rPr>
        <w:t xml:space="preserve">« </w:t>
      </w:r>
      <w:r w:rsidR="009228DE">
        <w:rPr>
          <w:rFonts w:ascii="GHEA Mariam" w:hAnsi="GHEA Mariam"/>
          <w:color w:val="000000"/>
          <w:szCs w:val="22"/>
          <w:lang w:val="af-ZA"/>
        </w:rPr>
        <w:t>Капанская</w:t>
      </w:r>
      <w:r w:rsidR="009228DE">
        <w:rPr>
          <w:rFonts w:ascii="GHEA Mariam" w:hAnsi="GHEA Mariam"/>
          <w:color w:val="000000"/>
          <w:szCs w:val="22"/>
        </w:rPr>
        <w:t xml:space="preserve"> сре</w:t>
      </w:r>
      <w:r w:rsidR="009228DE" w:rsidRPr="007601C9">
        <w:rPr>
          <w:rFonts w:ascii="GHEA Mariam" w:hAnsi="GHEA Mariam"/>
          <w:color w:val="000000"/>
          <w:szCs w:val="22"/>
        </w:rPr>
        <w:t xml:space="preserve">дняя </w:t>
      </w:r>
      <w:r w:rsidR="009228DE" w:rsidRPr="00440C54">
        <w:rPr>
          <w:rFonts w:ascii="GHEA Mariam" w:hAnsi="GHEA Mariam"/>
          <w:color w:val="000000"/>
          <w:szCs w:val="22"/>
          <w:lang w:val="af-ZA"/>
        </w:rPr>
        <w:t xml:space="preserve">школа </w:t>
      </w:r>
      <w:r w:rsidR="009228DE" w:rsidRPr="00440C54">
        <w:rPr>
          <w:rFonts w:ascii="Arial" w:hAnsi="Arial" w:cs="Arial"/>
          <w:color w:val="000000"/>
          <w:szCs w:val="22"/>
          <w:lang w:val="af-ZA"/>
        </w:rPr>
        <w:t>№</w:t>
      </w:r>
      <w:r w:rsidR="009228DE" w:rsidRPr="00440C54">
        <w:rPr>
          <w:rFonts w:ascii="GHEA Mariam" w:hAnsi="GHEA Mariam"/>
          <w:color w:val="000000"/>
          <w:szCs w:val="22"/>
          <w:lang w:val="af-ZA"/>
        </w:rPr>
        <w:t>1</w:t>
      </w:r>
      <w:r w:rsidR="009228DE">
        <w:rPr>
          <w:rFonts w:ascii="GHEA Mariam" w:hAnsi="GHEA Mariam"/>
          <w:color w:val="000000"/>
          <w:szCs w:val="22"/>
          <w:lang w:val="af-ZA"/>
        </w:rPr>
        <w:t>0</w:t>
      </w:r>
      <w:r w:rsidR="009228DE" w:rsidRPr="00440C54">
        <w:rPr>
          <w:rFonts w:ascii="GHEA Mariam" w:hAnsi="GHEA Mariam"/>
          <w:color w:val="000000"/>
          <w:szCs w:val="22"/>
          <w:lang w:val="af-ZA"/>
        </w:rPr>
        <w:t xml:space="preserve">» </w:t>
      </w:r>
      <w:r w:rsidRPr="00440C54">
        <w:rPr>
          <w:rFonts w:ascii="GHEA Mariam" w:hAnsi="GHEA Mariam"/>
          <w:color w:val="000000"/>
          <w:szCs w:val="22"/>
          <w:lang w:val="af-ZA"/>
        </w:rPr>
        <w:t xml:space="preserve">» </w:t>
      </w:r>
      <w:r w:rsidRPr="00440C54">
        <w:rPr>
          <w:rFonts w:ascii="GHEA Mariam" w:hAnsi="GHEA Mariam" w:cs="Arial"/>
          <w:color w:val="000000"/>
          <w:szCs w:val="22"/>
          <w:lang w:val="af-ZA"/>
        </w:rPr>
        <w:t>ГНКО</w:t>
      </w:r>
    </w:p>
    <w:p w:rsidR="00CE0D95" w:rsidRPr="009044F1" w:rsidRDefault="00CE0D95" w:rsidP="00C3462B">
      <w:pPr>
        <w:pStyle w:val="BodyText"/>
        <w:widowControl w:val="0"/>
        <w:spacing w:after="160"/>
        <w:ind w:right="-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C3462B" w:rsidRPr="003A1EBB" w:rsidRDefault="00C3462B" w:rsidP="00C3462B">
      <w:pPr>
        <w:pStyle w:val="BodyText"/>
        <w:widowControl w:val="0"/>
        <w:spacing w:after="160"/>
        <w:ind w:right="-7" w:firstLine="567"/>
        <w:jc w:val="center"/>
        <w:rPr>
          <w:rFonts w:ascii="GHEA Grapalat" w:hAnsi="GHEA Grapalat"/>
        </w:rPr>
      </w:pPr>
      <w:r w:rsidRPr="00087461">
        <w:rPr>
          <w:rFonts w:ascii="GHEA Grapalat" w:hAnsi="GHEA Grapalat"/>
        </w:rPr>
        <w:t>Пищевые продукты</w:t>
      </w:r>
      <w:r w:rsidR="005D7731" w:rsidRPr="002E069D">
        <w:rPr>
          <w:rFonts w:ascii="GHEA Grapalat" w:hAnsi="GHEA Grapalat"/>
          <w:b/>
        </w:rPr>
        <w:t>ДЛЯ НУЖД</w:t>
      </w:r>
      <w:r w:rsidRPr="00440C54">
        <w:rPr>
          <w:rFonts w:ascii="GHEA Mariam" w:hAnsi="GHEA Mariam"/>
          <w:color w:val="000000"/>
          <w:szCs w:val="22"/>
          <w:lang w:val="af-ZA"/>
        </w:rPr>
        <w:t xml:space="preserve">« </w:t>
      </w:r>
      <w:r w:rsidR="009228DE" w:rsidRPr="00440C54">
        <w:rPr>
          <w:rFonts w:ascii="GHEA Mariam" w:hAnsi="GHEA Mariam"/>
          <w:color w:val="000000"/>
          <w:szCs w:val="22"/>
          <w:lang w:val="af-ZA"/>
        </w:rPr>
        <w:t xml:space="preserve">« </w:t>
      </w:r>
      <w:r w:rsidR="009228DE">
        <w:rPr>
          <w:rFonts w:ascii="GHEA Mariam" w:hAnsi="GHEA Mariam"/>
          <w:color w:val="000000"/>
          <w:szCs w:val="22"/>
          <w:lang w:val="af-ZA"/>
        </w:rPr>
        <w:t>Капанская</w:t>
      </w:r>
      <w:r w:rsidR="009228DE">
        <w:rPr>
          <w:rFonts w:ascii="GHEA Mariam" w:hAnsi="GHEA Mariam"/>
          <w:color w:val="000000"/>
          <w:szCs w:val="22"/>
        </w:rPr>
        <w:t xml:space="preserve"> сре</w:t>
      </w:r>
      <w:r w:rsidR="009228DE" w:rsidRPr="007601C9">
        <w:rPr>
          <w:rFonts w:ascii="GHEA Mariam" w:hAnsi="GHEA Mariam"/>
          <w:color w:val="000000"/>
          <w:szCs w:val="22"/>
        </w:rPr>
        <w:t xml:space="preserve">дняя </w:t>
      </w:r>
      <w:r w:rsidR="009228DE" w:rsidRPr="00440C54">
        <w:rPr>
          <w:rFonts w:ascii="GHEA Mariam" w:hAnsi="GHEA Mariam"/>
          <w:color w:val="000000"/>
          <w:szCs w:val="22"/>
          <w:lang w:val="af-ZA"/>
        </w:rPr>
        <w:t xml:space="preserve">школа </w:t>
      </w:r>
      <w:r w:rsidR="009228DE" w:rsidRPr="00440C54">
        <w:rPr>
          <w:rFonts w:ascii="Arial" w:hAnsi="Arial" w:cs="Arial"/>
          <w:color w:val="000000"/>
          <w:szCs w:val="22"/>
          <w:lang w:val="af-ZA"/>
        </w:rPr>
        <w:t>№</w:t>
      </w:r>
      <w:r w:rsidR="009228DE" w:rsidRPr="00440C54">
        <w:rPr>
          <w:rFonts w:ascii="GHEA Mariam" w:hAnsi="GHEA Mariam"/>
          <w:color w:val="000000"/>
          <w:szCs w:val="22"/>
          <w:lang w:val="af-ZA"/>
        </w:rPr>
        <w:t>1</w:t>
      </w:r>
      <w:r w:rsidR="009228DE">
        <w:rPr>
          <w:rFonts w:ascii="GHEA Mariam" w:hAnsi="GHEA Mariam"/>
          <w:color w:val="000000"/>
          <w:szCs w:val="22"/>
          <w:lang w:val="af-ZA"/>
        </w:rPr>
        <w:t>0</w:t>
      </w:r>
      <w:r w:rsidR="009228DE" w:rsidRPr="00440C54">
        <w:rPr>
          <w:rFonts w:ascii="GHEA Mariam" w:hAnsi="GHEA Mariam"/>
          <w:color w:val="000000"/>
          <w:szCs w:val="22"/>
          <w:lang w:val="af-ZA"/>
        </w:rPr>
        <w:t xml:space="preserve">» </w:t>
      </w:r>
      <w:r w:rsidRPr="00440C54">
        <w:rPr>
          <w:rFonts w:ascii="GHEA Mariam" w:hAnsi="GHEA Mariam"/>
          <w:color w:val="000000"/>
          <w:szCs w:val="22"/>
          <w:lang w:val="af-ZA"/>
        </w:rPr>
        <w:t xml:space="preserve">» </w:t>
      </w:r>
      <w:r w:rsidRPr="00440C54">
        <w:rPr>
          <w:rFonts w:ascii="GHEA Mariam" w:hAnsi="GHEA Mariam" w:cs="Arial"/>
          <w:color w:val="000000"/>
          <w:szCs w:val="22"/>
          <w:lang w:val="af-ZA"/>
        </w:rPr>
        <w:t>ГНКО</w:t>
      </w:r>
    </w:p>
    <w:p w:rsidR="00615B35" w:rsidRPr="00EC400D" w:rsidRDefault="00615B35" w:rsidP="00C3462B">
      <w:pPr>
        <w:widowControl w:val="0"/>
        <w:rPr>
          <w:rFonts w:ascii="GHEA Grapalat" w:hAnsi="GHEA Grapalat"/>
          <w:sz w:val="20"/>
          <w:szCs w:val="20"/>
        </w:rPr>
      </w:pPr>
      <w:r w:rsidRPr="00EC400D">
        <w:rPr>
          <w:rFonts w:ascii="GHEA Grapalat" w:hAnsi="GHEA Grapalat"/>
          <w:sz w:val="20"/>
          <w:szCs w:val="20"/>
        </w:rPr>
        <w:t>наименованиетовара</w:t>
      </w:r>
      <w:r w:rsidR="00EC400D" w:rsidRPr="00EC400D">
        <w:rPr>
          <w:rFonts w:ascii="GHEA Grapalat" w:hAnsi="GHEA Grapalat"/>
          <w:sz w:val="20"/>
          <w:szCs w:val="20"/>
        </w:rPr>
        <w:tab/>
        <w:t>(наименование заказчика)</w:t>
      </w:r>
    </w:p>
    <w:p w:rsidR="00160AE4" w:rsidRPr="007601C9" w:rsidRDefault="009228DE" w:rsidP="00B46D58">
      <w:pPr>
        <w:widowControl w:val="0"/>
        <w:spacing w:after="160"/>
        <w:ind w:firstLine="567"/>
        <w:jc w:val="center"/>
        <w:rPr>
          <w:rFonts w:ascii="GHEA Grapalat" w:hAnsi="GHEA Grapalat"/>
        </w:rPr>
      </w:pPr>
      <w:r w:rsidRPr="007601C9">
        <w:rPr>
          <w:rFonts w:ascii="GHEA Grapalat" w:hAnsi="GHEA Grapalat"/>
        </w:rPr>
        <w:t>?</w:t>
      </w:r>
    </w:p>
    <w:p w:rsidR="00C3462B" w:rsidRPr="00915CFE" w:rsidRDefault="00C3462B" w:rsidP="00C3462B">
      <w:pPr>
        <w:widowControl w:val="0"/>
        <w:spacing w:after="160" w:line="360" w:lineRule="auto"/>
        <w:jc w:val="center"/>
        <w:rPr>
          <w:rFonts w:ascii="GHEA Grapalat" w:hAnsi="GHEA Grapalat"/>
          <w:b/>
        </w:rPr>
      </w:pPr>
      <w:r w:rsidRPr="00AA5BD2">
        <w:rPr>
          <w:rFonts w:ascii="GHEA Grapalat" w:hAnsi="GHEA Grapalat"/>
          <w:b/>
        </w:rPr>
        <w:t xml:space="preserve">ПРИГЛАШЕНИЯ НА ЗАПРОС КОТИРОВОК, </w:t>
      </w:r>
      <w:r w:rsidRPr="00AA5BD2">
        <w:rPr>
          <w:rFonts w:ascii="GHEA Grapalat" w:hAnsi="GHEA Grapalat"/>
          <w:b/>
        </w:rPr>
        <w:b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FootnoteReference"/>
          <w:rFonts w:ascii="GHEA Grapalat" w:hAnsi="GHEA Grapalat"/>
        </w:rPr>
        <w:footnoteReference w:id="2"/>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 xml:space="preserve">Право участника и порядок обжалования им действий и (или) </w:t>
      </w:r>
      <w:r w:rsidRPr="009044F1">
        <w:rPr>
          <w:rFonts w:ascii="GHEA Grapalat" w:hAnsi="GHEA Grapalat"/>
        </w:rPr>
        <w:lastRenderedPageBreak/>
        <w:t>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096865" w:rsidP="00E17B7F">
      <w:pPr>
        <w:widowControl w:val="0"/>
        <w:spacing w:after="160"/>
        <w:ind w:hanging="567"/>
        <w:jc w:val="both"/>
        <w:rPr>
          <w:rFonts w:ascii="GHEA Grapalat" w:hAnsi="GHEA Grapalat"/>
          <w:spacing w:val="-6"/>
        </w:rPr>
      </w:pPr>
      <w:r w:rsidRPr="006D2DF7">
        <w:rPr>
          <w:rFonts w:ascii="GHEA Grapalat" w:hAnsi="GHEA Grapalat"/>
          <w:spacing w:val="-6"/>
        </w:rPr>
        <w:lastRenderedPageBreak/>
        <w:t xml:space="preserve">Настоящее Приглашение предоставляется в дополнение к объявлению об </w:t>
      </w:r>
      <w:r w:rsidR="00C3462B" w:rsidRPr="00AF2B68">
        <w:rPr>
          <w:rFonts w:ascii="GHEA Grapalat" w:hAnsi="GHEA Grapalat"/>
          <w:spacing w:val="-6"/>
        </w:rPr>
        <w:t>запрос котировок</w:t>
      </w:r>
      <w:r w:rsidRPr="006D2DF7">
        <w:rPr>
          <w:rFonts w:ascii="GHEA Grapalat" w:hAnsi="GHEA Grapalat"/>
          <w:spacing w:val="-6"/>
        </w:rPr>
        <w:t xml:space="preserve">, проводимом под кодом </w:t>
      </w:r>
      <w:r w:rsidR="009228DE">
        <w:rPr>
          <w:rFonts w:ascii="GHEA Grapalat" w:hAnsi="GHEA Grapalat"/>
          <w:i/>
          <w:color w:val="000000"/>
          <w:lang w:val="hy-AM"/>
        </w:rPr>
        <w:t>ԿՀ</w:t>
      </w:r>
      <w:r w:rsidR="009228DE" w:rsidRPr="007601C9">
        <w:rPr>
          <w:rFonts w:ascii="GHEA Grapalat" w:hAnsi="GHEA Grapalat"/>
          <w:i/>
          <w:color w:val="000000"/>
        </w:rPr>
        <w:t>10</w:t>
      </w:r>
      <w:r w:rsidR="009228DE">
        <w:rPr>
          <w:rFonts w:ascii="GHEA Grapalat" w:hAnsi="GHEA Grapalat"/>
          <w:i/>
          <w:color w:val="000000"/>
          <w:lang w:val="hy-AM"/>
        </w:rPr>
        <w:t>Մ</w:t>
      </w:r>
      <w:r w:rsidR="00C3462B" w:rsidRPr="00FF1772">
        <w:rPr>
          <w:rFonts w:ascii="GHEA Grapalat" w:hAnsi="GHEA Grapalat"/>
          <w:i/>
          <w:color w:val="000000"/>
          <w:lang w:val="hy-AM"/>
        </w:rPr>
        <w:t>Դ – ԳՀ</w:t>
      </w:r>
      <w:r w:rsidR="00C3462B" w:rsidRPr="00FF1772">
        <w:rPr>
          <w:rFonts w:ascii="GHEA Grapalat" w:hAnsi="GHEA Grapalat"/>
          <w:i/>
          <w:color w:val="000000"/>
          <w:lang w:val="af-ZA"/>
        </w:rPr>
        <w:t>ԱՊՁԲ</w:t>
      </w:r>
      <w:r w:rsidR="009228DE">
        <w:rPr>
          <w:rFonts w:ascii="GHEA Grapalat" w:hAnsi="GHEA Grapalat"/>
          <w:i/>
          <w:color w:val="000000"/>
          <w:lang w:val="hy-AM"/>
        </w:rPr>
        <w:t xml:space="preserve"> 1</w:t>
      </w:r>
      <w:r w:rsidR="00C3462B">
        <w:rPr>
          <w:rFonts w:ascii="GHEA Grapalat" w:hAnsi="GHEA Grapalat"/>
          <w:i/>
          <w:color w:val="000000"/>
          <w:lang w:val="hy-AM"/>
        </w:rPr>
        <w:t>0/1</w:t>
      </w:r>
      <w:r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hyperlink r:id="rId9" w:history="1">
        <w:r w:rsidR="00CE5C88" w:rsidRPr="001D3F5C">
          <w:rPr>
            <w:rStyle w:val="Hyperlink"/>
            <w:rFonts w:ascii="Arial Unicode" w:hAnsi="Arial Unicode"/>
            <w:sz w:val="24"/>
            <w:szCs w:val="24"/>
            <w:lang w:val="en-US"/>
          </w:rPr>
          <w:t>kapan</w:t>
        </w:r>
        <w:r w:rsidR="00CE5C88" w:rsidRPr="001D3F5C">
          <w:rPr>
            <w:rStyle w:val="Hyperlink"/>
            <w:rFonts w:ascii="Arial Unicode" w:hAnsi="Arial Unicode"/>
            <w:sz w:val="24"/>
            <w:szCs w:val="24"/>
          </w:rPr>
          <w:t>1</w:t>
        </w:r>
        <w:r w:rsidR="00CE5C88" w:rsidRPr="00CE5C88">
          <w:rPr>
            <w:rStyle w:val="Hyperlink"/>
            <w:rFonts w:ascii="Arial Unicode" w:hAnsi="Arial Unicode"/>
            <w:sz w:val="24"/>
            <w:szCs w:val="24"/>
          </w:rPr>
          <w:t>0</w:t>
        </w:r>
        <w:r w:rsidR="00CE5C88" w:rsidRPr="001D3F5C">
          <w:rPr>
            <w:rStyle w:val="Hyperlink"/>
            <w:rFonts w:ascii="Arial Unicode" w:hAnsi="Arial Unicode"/>
            <w:sz w:val="24"/>
            <w:szCs w:val="24"/>
            <w:lang w:val="es-ES"/>
          </w:rPr>
          <w:t>@schools.am</w:t>
        </w:r>
      </w:hyperlink>
      <w:r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C3462B" w:rsidRPr="003A1EBB" w:rsidRDefault="00845AA5" w:rsidP="00C3462B">
      <w:pPr>
        <w:pStyle w:val="BodyText"/>
        <w:widowControl w:val="0"/>
        <w:spacing w:after="160"/>
        <w:ind w:right="-7" w:firstLine="567"/>
        <w:jc w:val="center"/>
        <w:rPr>
          <w:rFonts w:ascii="GHEA Grapalat" w:hAnsi="GHEA Grapalat"/>
        </w:rPr>
      </w:pPr>
      <w:r w:rsidRPr="009044F1">
        <w:rPr>
          <w:rFonts w:ascii="GHEA Grapalat" w:hAnsi="GHEA Grapalat"/>
          <w:i/>
        </w:rPr>
        <w:t>1.1</w:t>
      </w:r>
      <w:r w:rsidR="008E6E51" w:rsidRPr="008E6E51">
        <w:rPr>
          <w:rFonts w:ascii="GHEA Grapalat" w:hAnsi="GHEA Grapalat"/>
          <w:i/>
        </w:rPr>
        <w:t>.</w:t>
      </w:r>
      <w:r w:rsidR="00F63BBB" w:rsidRPr="00090699">
        <w:rPr>
          <w:rFonts w:ascii="GHEA Grapalat" w:hAnsi="GHEA Grapalat"/>
          <w:i/>
        </w:rPr>
        <w:tab/>
      </w:r>
      <w:r w:rsidRPr="009044F1">
        <w:rPr>
          <w:rFonts w:ascii="GHEA Grapalat" w:hAnsi="GHEA Grapalat"/>
          <w:i/>
        </w:rPr>
        <w:t>Предметом закупки является приобретение "</w:t>
      </w:r>
      <w:r w:rsidR="00C3462B" w:rsidRPr="00261C79">
        <w:rPr>
          <w:rFonts w:ascii="GHEA Grapalat" w:hAnsi="GHEA Grapalat"/>
        </w:rPr>
        <w:t>Пищев</w:t>
      </w:r>
      <w:r w:rsidR="00C3462B" w:rsidRPr="006A6D8A">
        <w:rPr>
          <w:rFonts w:ascii="GHEA Grapalat" w:hAnsi="GHEA Grapalat"/>
        </w:rPr>
        <w:t>их</w:t>
      </w:r>
      <w:r w:rsidR="00C3462B" w:rsidRPr="00261C79">
        <w:rPr>
          <w:rFonts w:ascii="GHEA Grapalat" w:hAnsi="GHEA Grapalat"/>
        </w:rPr>
        <w:t xml:space="preserve"> продукт</w:t>
      </w:r>
      <w:r w:rsidR="00C3462B" w:rsidRPr="006A6D8A">
        <w:rPr>
          <w:rFonts w:ascii="GHEA Grapalat" w:hAnsi="GHEA Grapalat"/>
        </w:rPr>
        <w:t>ов</w:t>
      </w:r>
      <w:r w:rsidRPr="009044F1">
        <w:rPr>
          <w:rFonts w:ascii="GHEA Grapalat" w:hAnsi="GHEA Grapalat"/>
          <w:i/>
        </w:rPr>
        <w:t>" (далее — также товар) для нужд "</w:t>
      </w:r>
      <w:r w:rsidR="00C3462B" w:rsidRPr="00440C54">
        <w:rPr>
          <w:rFonts w:ascii="GHEA Mariam" w:hAnsi="GHEA Mariam"/>
          <w:color w:val="000000"/>
          <w:szCs w:val="22"/>
          <w:lang w:val="af-ZA"/>
        </w:rPr>
        <w:t xml:space="preserve">« </w:t>
      </w:r>
      <w:r w:rsidR="009228DE" w:rsidRPr="00440C54">
        <w:rPr>
          <w:rFonts w:ascii="GHEA Mariam" w:hAnsi="GHEA Mariam"/>
          <w:color w:val="000000"/>
          <w:szCs w:val="22"/>
          <w:lang w:val="af-ZA"/>
        </w:rPr>
        <w:t xml:space="preserve">« </w:t>
      </w:r>
      <w:r w:rsidR="009228DE">
        <w:rPr>
          <w:rFonts w:ascii="GHEA Mariam" w:hAnsi="GHEA Mariam"/>
          <w:color w:val="000000"/>
          <w:szCs w:val="22"/>
          <w:lang w:val="af-ZA"/>
        </w:rPr>
        <w:t>Капанская</w:t>
      </w:r>
      <w:r w:rsidR="009228DE">
        <w:rPr>
          <w:rFonts w:ascii="GHEA Mariam" w:hAnsi="GHEA Mariam"/>
          <w:color w:val="000000"/>
          <w:szCs w:val="22"/>
        </w:rPr>
        <w:t xml:space="preserve"> сре</w:t>
      </w:r>
      <w:r w:rsidR="009228DE" w:rsidRPr="007601C9">
        <w:rPr>
          <w:rFonts w:ascii="GHEA Mariam" w:hAnsi="GHEA Mariam"/>
          <w:color w:val="000000"/>
          <w:szCs w:val="22"/>
        </w:rPr>
        <w:t xml:space="preserve">дняя </w:t>
      </w:r>
      <w:r w:rsidR="009228DE" w:rsidRPr="00440C54">
        <w:rPr>
          <w:rFonts w:ascii="GHEA Mariam" w:hAnsi="GHEA Mariam"/>
          <w:color w:val="000000"/>
          <w:szCs w:val="22"/>
          <w:lang w:val="af-ZA"/>
        </w:rPr>
        <w:t xml:space="preserve">школа </w:t>
      </w:r>
      <w:r w:rsidR="009228DE" w:rsidRPr="00440C54">
        <w:rPr>
          <w:rFonts w:ascii="Arial" w:hAnsi="Arial" w:cs="Arial"/>
          <w:color w:val="000000"/>
          <w:szCs w:val="22"/>
          <w:lang w:val="af-ZA"/>
        </w:rPr>
        <w:t>№</w:t>
      </w:r>
      <w:r w:rsidR="009228DE" w:rsidRPr="00440C54">
        <w:rPr>
          <w:rFonts w:ascii="GHEA Mariam" w:hAnsi="GHEA Mariam"/>
          <w:color w:val="000000"/>
          <w:szCs w:val="22"/>
          <w:lang w:val="af-ZA"/>
        </w:rPr>
        <w:t>1</w:t>
      </w:r>
      <w:r w:rsidR="009228DE">
        <w:rPr>
          <w:rFonts w:ascii="GHEA Mariam" w:hAnsi="GHEA Mariam"/>
          <w:color w:val="000000"/>
          <w:szCs w:val="22"/>
          <w:lang w:val="af-ZA"/>
        </w:rPr>
        <w:t>0</w:t>
      </w:r>
      <w:r w:rsidR="009228DE" w:rsidRPr="00440C54">
        <w:rPr>
          <w:rFonts w:ascii="GHEA Mariam" w:hAnsi="GHEA Mariam"/>
          <w:color w:val="000000"/>
          <w:szCs w:val="22"/>
          <w:lang w:val="af-ZA"/>
        </w:rPr>
        <w:t xml:space="preserve">» </w:t>
      </w:r>
      <w:r w:rsidR="00C3462B" w:rsidRPr="00440C54">
        <w:rPr>
          <w:rFonts w:ascii="GHEA Mariam" w:hAnsi="GHEA Mariam"/>
          <w:color w:val="000000"/>
          <w:szCs w:val="22"/>
          <w:lang w:val="af-ZA"/>
        </w:rPr>
        <w:t xml:space="preserve">» </w:t>
      </w:r>
      <w:r w:rsidR="00C3462B" w:rsidRPr="00440C54">
        <w:rPr>
          <w:rFonts w:ascii="GHEA Mariam" w:hAnsi="GHEA Mariam" w:cs="Arial"/>
          <w:color w:val="000000"/>
          <w:szCs w:val="22"/>
          <w:lang w:val="af-ZA"/>
        </w:rPr>
        <w:t>ГНКО</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 которые сгрупп</w:t>
      </w:r>
      <w:r w:rsidR="00C3462B">
        <w:rPr>
          <w:rFonts w:ascii="GHEA Grapalat" w:hAnsi="GHEA Grapalat"/>
          <w:i w:val="0"/>
          <w:sz w:val="24"/>
          <w:szCs w:val="24"/>
        </w:rPr>
        <w:t>ированы в лоты "</w:t>
      </w:r>
      <w:r w:rsidR="00CE5C88">
        <w:rPr>
          <w:rFonts w:ascii="GHEA Grapalat" w:hAnsi="GHEA Grapalat"/>
          <w:i w:val="0"/>
          <w:sz w:val="24"/>
          <w:szCs w:val="24"/>
          <w:lang w:val="hy-AM"/>
        </w:rPr>
        <w:t xml:space="preserve"> 1-</w:t>
      </w:r>
      <w:r w:rsidR="00CE5C88">
        <w:rPr>
          <w:rFonts w:ascii="GHEA Grapalat" w:hAnsi="GHEA Grapalat"/>
          <w:i w:val="0"/>
          <w:sz w:val="24"/>
          <w:szCs w:val="24"/>
          <w:lang w:val="en-US"/>
        </w:rPr>
        <w:t>1</w:t>
      </w:r>
      <w:r w:rsidR="00C3462B">
        <w:rPr>
          <w:rFonts w:ascii="GHEA Grapalat" w:hAnsi="GHEA Grapalat"/>
          <w:i w:val="0"/>
          <w:sz w:val="24"/>
          <w:szCs w:val="24"/>
          <w:lang w:val="hy-AM"/>
        </w:rPr>
        <w:t>0</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CE5C88" w:rsidRPr="009044F1" w:rsidTr="00663217">
        <w:trPr>
          <w:jc w:val="center"/>
        </w:trPr>
        <w:tc>
          <w:tcPr>
            <w:tcW w:w="1530" w:type="dxa"/>
            <w:vAlign w:val="center"/>
          </w:tcPr>
          <w:p w:rsidR="00CE5C88" w:rsidRPr="009044F1" w:rsidRDefault="00CE5C88"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tcPr>
          <w:p w:rsidR="00CE5C88" w:rsidRDefault="00CE5C88" w:rsidP="00320BE2">
            <w:pPr>
              <w:rPr>
                <w:lang w:val="en-US"/>
              </w:rPr>
            </w:pPr>
          </w:p>
          <w:p w:rsidR="00CE5C88" w:rsidRDefault="00CE5C88" w:rsidP="00320BE2">
            <w:pPr>
              <w:rPr>
                <w:lang w:val="en-US"/>
              </w:rPr>
            </w:pPr>
          </w:p>
          <w:p w:rsidR="00CE5C88" w:rsidRPr="00692BA1" w:rsidRDefault="00CE5C88" w:rsidP="00320BE2">
            <w:pPr>
              <w:rPr>
                <w:lang w:val="en-GB"/>
              </w:rPr>
            </w:pPr>
            <w:r>
              <w:rPr>
                <w:lang w:val="en-US"/>
              </w:rPr>
              <w:t>М</w:t>
            </w:r>
            <w:r>
              <w:rPr>
                <w:lang w:val="en-GB"/>
              </w:rPr>
              <w:t>олоко</w:t>
            </w:r>
          </w:p>
        </w:tc>
      </w:tr>
      <w:tr w:rsidR="00CE5C88" w:rsidRPr="009044F1" w:rsidTr="004E0B7B">
        <w:trPr>
          <w:jc w:val="center"/>
        </w:trPr>
        <w:tc>
          <w:tcPr>
            <w:tcW w:w="1530" w:type="dxa"/>
            <w:vAlign w:val="center"/>
          </w:tcPr>
          <w:p w:rsidR="00CE5C88" w:rsidRPr="009044F1" w:rsidRDefault="00CE5C88"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7704" w:type="dxa"/>
            <w:vAlign w:val="center"/>
          </w:tcPr>
          <w:p w:rsidR="00CE5C88" w:rsidRPr="00FA0050" w:rsidRDefault="00CE5C88" w:rsidP="00320BE2">
            <w:pPr>
              <w:pStyle w:val="BodyTextIndent2"/>
              <w:widowControl w:val="0"/>
              <w:spacing w:after="120" w:line="240" w:lineRule="auto"/>
              <w:ind w:firstLine="0"/>
              <w:rPr>
                <w:rFonts w:ascii="GHEA Grapalat" w:hAnsi="GHEA Grapalat"/>
                <w:sz w:val="24"/>
                <w:szCs w:val="24"/>
                <w:lang w:val="en-GB"/>
              </w:rPr>
            </w:pPr>
            <w:r>
              <w:rPr>
                <w:rFonts w:ascii="GHEA Grapalat" w:hAnsi="GHEA Grapalat"/>
                <w:sz w:val="24"/>
                <w:szCs w:val="24"/>
                <w:lang w:val="en-GB"/>
              </w:rPr>
              <w:t>Мацун</w:t>
            </w:r>
          </w:p>
        </w:tc>
      </w:tr>
      <w:tr w:rsidR="00CE5C88" w:rsidRPr="009044F1" w:rsidTr="00663217">
        <w:trPr>
          <w:jc w:val="center"/>
        </w:trPr>
        <w:tc>
          <w:tcPr>
            <w:tcW w:w="1530" w:type="dxa"/>
            <w:vAlign w:val="center"/>
          </w:tcPr>
          <w:p w:rsidR="00CE5C88" w:rsidRPr="00C3462B" w:rsidRDefault="00CE5C88" w:rsidP="00B46D58">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3</w:t>
            </w:r>
          </w:p>
        </w:tc>
        <w:tc>
          <w:tcPr>
            <w:tcW w:w="7704" w:type="dxa"/>
            <w:vAlign w:val="center"/>
          </w:tcPr>
          <w:p w:rsidR="00CE5C88" w:rsidRPr="00FA0050" w:rsidRDefault="00CE5C88" w:rsidP="00320BE2">
            <w:pPr>
              <w:pStyle w:val="BodyTextIndent2"/>
              <w:widowControl w:val="0"/>
              <w:spacing w:after="120" w:line="240" w:lineRule="auto"/>
              <w:ind w:firstLine="0"/>
              <w:rPr>
                <w:rFonts w:ascii="GHEA Grapalat" w:hAnsi="GHEA Grapalat"/>
                <w:sz w:val="24"/>
                <w:szCs w:val="24"/>
                <w:lang w:val="en-GB"/>
              </w:rPr>
            </w:pPr>
            <w:r>
              <w:rPr>
                <w:rFonts w:ascii="GHEA Grapalat" w:hAnsi="GHEA Grapalat"/>
                <w:sz w:val="24"/>
                <w:szCs w:val="24"/>
                <w:lang w:val="en-GB"/>
              </w:rPr>
              <w:t>Печенье</w:t>
            </w:r>
          </w:p>
        </w:tc>
      </w:tr>
      <w:tr w:rsidR="00CE5C88" w:rsidRPr="00C3462B" w:rsidTr="00663217">
        <w:trPr>
          <w:jc w:val="center"/>
        </w:trPr>
        <w:tc>
          <w:tcPr>
            <w:tcW w:w="1530" w:type="dxa"/>
            <w:vAlign w:val="center"/>
          </w:tcPr>
          <w:p w:rsidR="00CE5C88" w:rsidRPr="00C3462B" w:rsidRDefault="00CE5C88" w:rsidP="00B46D58">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4</w:t>
            </w:r>
          </w:p>
        </w:tc>
        <w:tc>
          <w:tcPr>
            <w:tcW w:w="7704" w:type="dxa"/>
            <w:vAlign w:val="center"/>
          </w:tcPr>
          <w:p w:rsidR="00CE5C88" w:rsidRPr="00692BA1" w:rsidRDefault="00CE5C88" w:rsidP="00320BE2">
            <w:pPr>
              <w:pStyle w:val="BodyTextIndent2"/>
              <w:widowControl w:val="0"/>
              <w:spacing w:after="120" w:line="240" w:lineRule="auto"/>
              <w:ind w:firstLine="0"/>
              <w:rPr>
                <w:rFonts w:ascii="Cambria" w:hAnsi="Cambria"/>
                <w:sz w:val="24"/>
                <w:szCs w:val="24"/>
              </w:rPr>
            </w:pPr>
            <w:r w:rsidRPr="00692BA1">
              <w:rPr>
                <w:rFonts w:ascii="Cambria" w:hAnsi="Cambria"/>
                <w:sz w:val="24"/>
                <w:szCs w:val="24"/>
              </w:rPr>
              <w:t>Хлеб</w:t>
            </w:r>
          </w:p>
        </w:tc>
      </w:tr>
      <w:tr w:rsidR="00CE5C88" w:rsidRPr="00C3462B" w:rsidTr="009228DE">
        <w:trPr>
          <w:jc w:val="center"/>
        </w:trPr>
        <w:tc>
          <w:tcPr>
            <w:tcW w:w="1530" w:type="dxa"/>
            <w:vAlign w:val="center"/>
          </w:tcPr>
          <w:p w:rsidR="00CE5C88" w:rsidRPr="00C3462B" w:rsidRDefault="00CE5C88" w:rsidP="00B46D58">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5</w:t>
            </w:r>
          </w:p>
        </w:tc>
        <w:tc>
          <w:tcPr>
            <w:tcW w:w="7704" w:type="dxa"/>
          </w:tcPr>
          <w:p w:rsidR="00CE5C88" w:rsidRDefault="00CE5C88" w:rsidP="00320BE2">
            <w:pPr>
              <w:widowControl w:val="0"/>
              <w:jc w:val="center"/>
              <w:rPr>
                <w:rFonts w:ascii="Calibri" w:hAnsi="Calibri" w:cs="Calibri"/>
                <w:lang w:val="en-GB"/>
              </w:rPr>
            </w:pPr>
          </w:p>
          <w:p w:rsidR="00CE5C88" w:rsidRDefault="00CE5C88" w:rsidP="00320BE2">
            <w:pPr>
              <w:widowControl w:val="0"/>
              <w:jc w:val="center"/>
              <w:rPr>
                <w:rFonts w:ascii="Calibri" w:hAnsi="Calibri" w:cs="Calibri"/>
                <w:lang w:val="en-GB"/>
              </w:rPr>
            </w:pPr>
          </w:p>
          <w:p w:rsidR="00CE5C88" w:rsidRPr="003E20F1" w:rsidRDefault="00CE5C88" w:rsidP="00320BE2">
            <w:pPr>
              <w:widowControl w:val="0"/>
              <w:rPr>
                <w:rFonts w:ascii="GHEA Grapalat" w:hAnsi="GHEA Grapalat"/>
              </w:rPr>
            </w:pPr>
            <w:r w:rsidRPr="003E20F1">
              <w:rPr>
                <w:rFonts w:ascii="Calibri" w:hAnsi="Calibri" w:cs="Calibri"/>
                <w:lang w:val="en-GB"/>
              </w:rPr>
              <w:t>Чечевица</w:t>
            </w:r>
          </w:p>
        </w:tc>
      </w:tr>
      <w:tr w:rsidR="00CE5C88" w:rsidRPr="00C3462B" w:rsidTr="004E0B7B">
        <w:trPr>
          <w:jc w:val="center"/>
        </w:trPr>
        <w:tc>
          <w:tcPr>
            <w:tcW w:w="1530" w:type="dxa"/>
            <w:vAlign w:val="center"/>
          </w:tcPr>
          <w:p w:rsidR="00CE5C88" w:rsidRPr="00C3462B" w:rsidRDefault="00CE5C88" w:rsidP="00B46D58">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6</w:t>
            </w:r>
          </w:p>
        </w:tc>
        <w:tc>
          <w:tcPr>
            <w:tcW w:w="7704" w:type="dxa"/>
            <w:vAlign w:val="center"/>
          </w:tcPr>
          <w:p w:rsidR="00CE5C88" w:rsidRPr="00692BA1" w:rsidRDefault="00CE5C88" w:rsidP="00320BE2">
            <w:pPr>
              <w:pStyle w:val="BodyTextIndent2"/>
              <w:widowControl w:val="0"/>
              <w:spacing w:after="120" w:line="240" w:lineRule="auto"/>
              <w:ind w:firstLine="0"/>
              <w:rPr>
                <w:rFonts w:ascii="Cambria" w:hAnsi="Cambria"/>
                <w:sz w:val="24"/>
                <w:szCs w:val="24"/>
                <w:lang w:val="en-GB"/>
              </w:rPr>
            </w:pPr>
            <w:r w:rsidRPr="00692BA1">
              <w:rPr>
                <w:rFonts w:ascii="Cambria" w:hAnsi="Cambria"/>
                <w:sz w:val="24"/>
                <w:szCs w:val="24"/>
              </w:rPr>
              <w:t>Гр</w:t>
            </w:r>
            <w:r w:rsidRPr="00692BA1">
              <w:rPr>
                <w:rFonts w:ascii="Cambria" w:hAnsi="Cambria"/>
                <w:sz w:val="24"/>
                <w:szCs w:val="24"/>
                <w:lang w:val="en-GB"/>
              </w:rPr>
              <w:t>ечка</w:t>
            </w:r>
          </w:p>
        </w:tc>
      </w:tr>
      <w:tr w:rsidR="00CE5C88" w:rsidRPr="00C3462B" w:rsidTr="004E0B7B">
        <w:trPr>
          <w:jc w:val="center"/>
        </w:trPr>
        <w:tc>
          <w:tcPr>
            <w:tcW w:w="1530" w:type="dxa"/>
            <w:vAlign w:val="center"/>
          </w:tcPr>
          <w:p w:rsidR="00CE5C88" w:rsidRPr="00C3462B" w:rsidRDefault="00CE5C88" w:rsidP="00B46D58">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7</w:t>
            </w:r>
          </w:p>
        </w:tc>
        <w:tc>
          <w:tcPr>
            <w:tcW w:w="7704" w:type="dxa"/>
            <w:vAlign w:val="center"/>
          </w:tcPr>
          <w:p w:rsidR="00CE5C88" w:rsidRPr="00E87445" w:rsidRDefault="00CE5C88" w:rsidP="00320BE2">
            <w:pPr>
              <w:pStyle w:val="BodyTextIndent2"/>
              <w:widowControl w:val="0"/>
              <w:spacing w:after="120" w:line="240" w:lineRule="auto"/>
              <w:ind w:firstLine="0"/>
              <w:rPr>
                <w:rFonts w:ascii="Cambria" w:hAnsi="Cambria"/>
                <w:sz w:val="24"/>
                <w:szCs w:val="24"/>
                <w:lang w:val="en-GB"/>
              </w:rPr>
            </w:pPr>
            <w:r>
              <w:rPr>
                <w:rFonts w:ascii="Cambria" w:hAnsi="Cambria"/>
                <w:sz w:val="24"/>
                <w:szCs w:val="24"/>
                <w:lang w:val="en-GB"/>
              </w:rPr>
              <w:t>Макароны</w:t>
            </w:r>
          </w:p>
        </w:tc>
      </w:tr>
      <w:tr w:rsidR="00CE5C88" w:rsidRPr="00C3462B" w:rsidTr="00663217">
        <w:trPr>
          <w:jc w:val="center"/>
        </w:trPr>
        <w:tc>
          <w:tcPr>
            <w:tcW w:w="1530" w:type="dxa"/>
            <w:vAlign w:val="center"/>
          </w:tcPr>
          <w:p w:rsidR="00CE5C88" w:rsidRPr="00C3462B" w:rsidRDefault="00CE5C88" w:rsidP="00B46D58">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8</w:t>
            </w:r>
          </w:p>
        </w:tc>
        <w:tc>
          <w:tcPr>
            <w:tcW w:w="7704" w:type="dxa"/>
          </w:tcPr>
          <w:p w:rsidR="00CE5C88" w:rsidRDefault="00CE5C88" w:rsidP="00320BE2">
            <w:pPr>
              <w:rPr>
                <w:lang w:val="en-GB"/>
              </w:rPr>
            </w:pPr>
          </w:p>
          <w:p w:rsidR="00CE5C88" w:rsidRDefault="00CE5C88" w:rsidP="00320BE2">
            <w:pPr>
              <w:rPr>
                <w:lang w:val="en-GB"/>
              </w:rPr>
            </w:pPr>
          </w:p>
          <w:p w:rsidR="00CE5C88" w:rsidRDefault="00CE5C88" w:rsidP="00320BE2">
            <w:pPr>
              <w:rPr>
                <w:lang w:val="en-GB"/>
              </w:rPr>
            </w:pPr>
          </w:p>
          <w:p w:rsidR="00CE5C88" w:rsidRDefault="00CE5C88" w:rsidP="00320BE2">
            <w:pPr>
              <w:rPr>
                <w:lang w:val="en-GB"/>
              </w:rPr>
            </w:pPr>
            <w:r>
              <w:rPr>
                <w:lang w:val="en-GB"/>
              </w:rPr>
              <w:t>Рис</w:t>
            </w:r>
          </w:p>
          <w:p w:rsidR="00CE5C88" w:rsidRPr="00FA0050" w:rsidRDefault="00CE5C88" w:rsidP="00320BE2">
            <w:pPr>
              <w:rPr>
                <w:lang w:val="en-GB"/>
              </w:rPr>
            </w:pPr>
          </w:p>
        </w:tc>
      </w:tr>
      <w:tr w:rsidR="00CE5C88" w:rsidRPr="00C3462B" w:rsidTr="00663217">
        <w:trPr>
          <w:jc w:val="center"/>
        </w:trPr>
        <w:tc>
          <w:tcPr>
            <w:tcW w:w="1530" w:type="dxa"/>
            <w:vAlign w:val="center"/>
          </w:tcPr>
          <w:p w:rsidR="00CE5C88" w:rsidRPr="00C3462B" w:rsidRDefault="00CE5C88" w:rsidP="00B46D58">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9</w:t>
            </w:r>
          </w:p>
        </w:tc>
        <w:tc>
          <w:tcPr>
            <w:tcW w:w="7704" w:type="dxa"/>
          </w:tcPr>
          <w:p w:rsidR="00CE5C88" w:rsidRDefault="00CE5C88" w:rsidP="00320BE2">
            <w:pPr>
              <w:rPr>
                <w:lang w:val="en-GB"/>
              </w:rPr>
            </w:pPr>
          </w:p>
          <w:p w:rsidR="00CE5C88" w:rsidRDefault="00CE5C88" w:rsidP="00320BE2">
            <w:pPr>
              <w:rPr>
                <w:lang w:val="en-GB"/>
              </w:rPr>
            </w:pPr>
          </w:p>
          <w:p w:rsidR="00CE5C88" w:rsidRPr="0062498F" w:rsidRDefault="00CE5C88" w:rsidP="00320BE2">
            <w:pPr>
              <w:rPr>
                <w:lang w:val="en-GB"/>
              </w:rPr>
            </w:pPr>
            <w:r>
              <w:rPr>
                <w:lang w:val="en-GB"/>
              </w:rPr>
              <w:t>Куриная грудка</w:t>
            </w:r>
          </w:p>
        </w:tc>
      </w:tr>
      <w:tr w:rsidR="00CE5C88" w:rsidRPr="00C3462B" w:rsidTr="009228DE">
        <w:trPr>
          <w:jc w:val="center"/>
        </w:trPr>
        <w:tc>
          <w:tcPr>
            <w:tcW w:w="1530" w:type="dxa"/>
            <w:vAlign w:val="center"/>
          </w:tcPr>
          <w:p w:rsidR="00CE5C88" w:rsidRPr="00C3462B" w:rsidRDefault="00CE5C88" w:rsidP="00B46D58">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10</w:t>
            </w:r>
          </w:p>
        </w:tc>
        <w:tc>
          <w:tcPr>
            <w:tcW w:w="7704" w:type="dxa"/>
          </w:tcPr>
          <w:p w:rsidR="00CE5C88" w:rsidRDefault="00CE5C88" w:rsidP="00320BE2"/>
          <w:p w:rsidR="00CE5C88" w:rsidRDefault="00CE5C88" w:rsidP="00320BE2"/>
          <w:p w:rsidR="00CE5C88" w:rsidRDefault="00CE5C88" w:rsidP="00320BE2"/>
          <w:p w:rsidR="00CE5C88" w:rsidRDefault="00CE5C88" w:rsidP="00320BE2">
            <w:r w:rsidRPr="0059075B">
              <w:t>Растительное масло</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BodyTextIndent2"/>
        <w:widowControl w:val="0"/>
        <w:spacing w:after="160" w:line="240" w:lineRule="auto"/>
        <w:ind w:firstLine="567"/>
        <w:rPr>
          <w:rFonts w:ascii="GHEA Grapalat" w:hAnsi="GHEA Grapalat"/>
          <w:sz w:val="24"/>
          <w:szCs w:val="24"/>
        </w:rPr>
      </w:pP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lastRenderedPageBreak/>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 xml:space="preserve">физические и юридические лица считаются взаимосвязанными, если </w:t>
      </w:r>
      <w:r w:rsidRPr="009044F1">
        <w:rPr>
          <w:rFonts w:ascii="GHEA Grapalat" w:hAnsi="GHEA Grapalat"/>
          <w:color w:val="000000"/>
        </w:rPr>
        <w:lastRenderedPageBreak/>
        <w:t>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Заключаемый в рамках настоящей процедуры договор может быть </w:t>
      </w:r>
      <w:r w:rsidRPr="009044F1">
        <w:rPr>
          <w:rFonts w:ascii="GHEA Grapalat" w:hAnsi="GHEA Grapalat"/>
          <w:sz w:val="24"/>
          <w:szCs w:val="24"/>
        </w:rPr>
        <w:lastRenderedPageBreak/>
        <w:t>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3"/>
        <w:t>5</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 xml:space="preserve">содержании разъяснения опубликовывается в подразделе "Объявления </w:t>
      </w:r>
      <w:r w:rsidRPr="009044F1">
        <w:rPr>
          <w:rFonts w:ascii="GHEA Grapalat" w:hAnsi="GHEA Grapalat"/>
        </w:rPr>
        <w:lastRenderedPageBreak/>
        <w:t>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4"/>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lastRenderedPageBreak/>
        <w:t>Порядок подготовки заявки описан в части 2 настоящего приглашения - в инструкции по подготовке заявок на открытый конкурс.</w:t>
      </w:r>
    </w:p>
    <w:p w:rsidR="00A80ECD" w:rsidRDefault="0009686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Pr="009044F1">
        <w:rPr>
          <w:rFonts w:ascii="GHEA Grapalat" w:hAnsi="GHEA Grapalat"/>
          <w:sz w:val="24"/>
          <w:szCs w:val="24"/>
        </w:rPr>
        <w:t>не позднее, чем "</w:t>
      </w:r>
      <w:r w:rsidR="00680064">
        <w:rPr>
          <w:rFonts w:ascii="GHEA Grapalat" w:hAnsi="GHEA Grapalat"/>
          <w:sz w:val="24"/>
          <w:szCs w:val="24"/>
        </w:rPr>
        <w:t>1</w:t>
      </w:r>
      <w:r w:rsidR="00680064" w:rsidRPr="00680064">
        <w:rPr>
          <w:rFonts w:ascii="GHEA Grapalat" w:hAnsi="GHEA Grapalat"/>
          <w:sz w:val="24"/>
          <w:szCs w:val="24"/>
        </w:rPr>
        <w:t>2</w:t>
      </w:r>
      <w:r w:rsidR="0061088D">
        <w:rPr>
          <w:rFonts w:ascii="GHEA Grapalat" w:hAnsi="GHEA Grapalat"/>
          <w:sz w:val="24"/>
          <w:szCs w:val="24"/>
          <w:lang w:val="hy-AM"/>
        </w:rPr>
        <w:t>;00</w:t>
      </w:r>
      <w:r w:rsidR="0061088D">
        <w:rPr>
          <w:rFonts w:ascii="GHEA Grapalat" w:hAnsi="GHEA Grapalat"/>
          <w:sz w:val="24"/>
          <w:szCs w:val="24"/>
        </w:rPr>
        <w:t>" часов "</w:t>
      </w:r>
      <w:r w:rsidR="0061088D">
        <w:rPr>
          <w:rFonts w:ascii="GHEA Grapalat" w:hAnsi="GHEA Grapalat"/>
          <w:sz w:val="24"/>
          <w:szCs w:val="24"/>
          <w:lang w:val="hy-AM"/>
        </w:rPr>
        <w:t>7</w:t>
      </w:r>
      <w:r w:rsidRPr="009044F1">
        <w:rPr>
          <w:rFonts w:ascii="GHEA Grapalat" w:hAnsi="GHEA Grapalat"/>
          <w:sz w:val="24"/>
          <w:szCs w:val="24"/>
        </w:rPr>
        <w:t xml:space="preserve">"-го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p>
    <w:p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680064">
        <w:rPr>
          <w:rFonts w:ascii="GHEA Mariam" w:hAnsi="GHEA Mariam"/>
          <w:color w:val="000000"/>
          <w:szCs w:val="22"/>
          <w:lang w:val="af-ZA"/>
        </w:rPr>
        <w:t>« Капанская средняя</w:t>
      </w:r>
      <w:r w:rsidR="0061088D" w:rsidRPr="00440C54">
        <w:rPr>
          <w:rFonts w:ascii="GHEA Mariam" w:hAnsi="GHEA Mariam"/>
          <w:color w:val="000000"/>
          <w:szCs w:val="22"/>
        </w:rPr>
        <w:t xml:space="preserve"> </w:t>
      </w:r>
      <w:r w:rsidR="0061088D" w:rsidRPr="00440C54">
        <w:rPr>
          <w:rFonts w:ascii="GHEA Mariam" w:hAnsi="GHEA Mariam"/>
          <w:color w:val="000000"/>
          <w:szCs w:val="22"/>
          <w:lang w:val="af-ZA"/>
        </w:rPr>
        <w:t xml:space="preserve"> школа </w:t>
      </w:r>
      <w:r w:rsidR="0061088D" w:rsidRPr="00440C54">
        <w:rPr>
          <w:rFonts w:ascii="Arial" w:hAnsi="Arial" w:cs="Arial"/>
          <w:color w:val="000000"/>
          <w:szCs w:val="22"/>
          <w:lang w:val="af-ZA"/>
        </w:rPr>
        <w:t>№</w:t>
      </w:r>
      <w:r w:rsidR="0061088D" w:rsidRPr="00440C54">
        <w:rPr>
          <w:rFonts w:ascii="GHEA Mariam" w:hAnsi="GHEA Mariam"/>
          <w:color w:val="000000"/>
          <w:szCs w:val="22"/>
          <w:lang w:val="af-ZA"/>
        </w:rPr>
        <w:t>1</w:t>
      </w:r>
      <w:r w:rsidR="00680064">
        <w:rPr>
          <w:rFonts w:ascii="GHEA Mariam" w:hAnsi="GHEA Mariam"/>
          <w:color w:val="000000"/>
          <w:szCs w:val="22"/>
          <w:lang w:val="af-ZA"/>
        </w:rPr>
        <w:t>0</w:t>
      </w:r>
      <w:r w:rsidR="0061088D" w:rsidRPr="00440C54">
        <w:rPr>
          <w:rFonts w:ascii="GHEA Mariam" w:hAnsi="GHEA Mariam"/>
          <w:color w:val="000000"/>
          <w:szCs w:val="22"/>
          <w:lang w:val="af-ZA"/>
        </w:rPr>
        <w:t xml:space="preserve">» </w:t>
      </w:r>
      <w:r w:rsidR="0061088D" w:rsidRPr="00440C54">
        <w:rPr>
          <w:rFonts w:ascii="GHEA Mariam" w:hAnsi="GHEA Mariam" w:cs="Arial"/>
          <w:color w:val="000000"/>
          <w:szCs w:val="22"/>
          <w:lang w:val="af-ZA"/>
        </w:rPr>
        <w:t>ГНКО</w:t>
      </w:r>
      <w:r w:rsidR="0061088D" w:rsidRPr="00440C54">
        <w:rPr>
          <w:rFonts w:ascii="GHEA Mariam" w:hAnsi="GHEA Mariam" w:cs="Arial"/>
          <w:color w:val="000000"/>
          <w:szCs w:val="22"/>
        </w:rPr>
        <w:t>б</w:t>
      </w:r>
      <w:r w:rsidR="0061088D" w:rsidRPr="00440C54">
        <w:rPr>
          <w:rFonts w:ascii="GHEA Grapalat" w:hAnsi="GHEA Grapalat"/>
          <w:color w:val="000000"/>
        </w:rPr>
        <w:t xml:space="preserve">  г.</w:t>
      </w:r>
      <w:r w:rsidR="00680064" w:rsidRPr="00680064">
        <w:rPr>
          <w:rFonts w:ascii="GHEA Grapalat" w:hAnsi="GHEA Grapalat"/>
          <w:color w:val="000000"/>
        </w:rPr>
        <w:t xml:space="preserve">Капан ул. Шинарарнер 19 </w:t>
      </w:r>
      <w:r>
        <w:rPr>
          <w:rFonts w:ascii="GHEA Grapalat" w:hAnsi="GHEA Grapalat"/>
          <w:sz w:val="24"/>
          <w:szCs w:val="24"/>
        </w:rPr>
        <w:t xml:space="preserve">не позднее, чем </w:t>
      </w:r>
      <w:r w:rsidR="00680064">
        <w:rPr>
          <w:rFonts w:ascii="GHEA Grapalat" w:hAnsi="GHEA Grapalat"/>
          <w:sz w:val="24"/>
          <w:szCs w:val="24"/>
          <w:lang w:val="hy-AM"/>
        </w:rPr>
        <w:t>1</w:t>
      </w:r>
      <w:r w:rsidR="00680064" w:rsidRPr="00680064">
        <w:rPr>
          <w:rFonts w:ascii="GHEA Grapalat" w:hAnsi="GHEA Grapalat"/>
          <w:sz w:val="24"/>
          <w:szCs w:val="24"/>
        </w:rPr>
        <w:t>2</w:t>
      </w:r>
      <w:r w:rsidR="0061088D">
        <w:rPr>
          <w:rFonts w:ascii="GHEA Grapalat" w:hAnsi="GHEA Grapalat"/>
          <w:sz w:val="24"/>
          <w:szCs w:val="24"/>
          <w:lang w:val="hy-AM"/>
        </w:rPr>
        <w:t>։00</w:t>
      </w:r>
      <w:r w:rsidR="0061088D">
        <w:rPr>
          <w:rFonts w:ascii="GHEA Grapalat" w:hAnsi="GHEA Grapalat"/>
          <w:sz w:val="24"/>
          <w:szCs w:val="24"/>
        </w:rPr>
        <w:t xml:space="preserve"> "</w:t>
      </w:r>
      <w:r w:rsidR="0061088D">
        <w:rPr>
          <w:rFonts w:ascii="GHEA Grapalat" w:hAnsi="GHEA Grapalat"/>
          <w:sz w:val="24"/>
          <w:szCs w:val="24"/>
          <w:lang w:val="hy-AM"/>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C675D4" w:rsidRDefault="00A80ECD" w:rsidP="00C675D4">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680064" w:rsidRPr="00680064">
        <w:rPr>
          <w:rFonts w:ascii="GHEA Grapalat" w:hAnsi="GHEA Grapalat"/>
          <w:sz w:val="24"/>
          <w:szCs w:val="24"/>
        </w:rPr>
        <w:t>Нуне Арзуманян</w:t>
      </w:r>
      <w:r w:rsidR="00C675D4">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C675D4" w:rsidRDefault="00C675D4" w:rsidP="00C675D4">
      <w:pPr>
        <w:pStyle w:val="BodyTextIndent"/>
        <w:widowControl w:val="0"/>
        <w:spacing w:after="160" w:line="240" w:lineRule="auto"/>
        <w:ind w:left="993" w:firstLine="0"/>
        <w:rPr>
          <w:rFonts w:ascii="GHEA Grapalat" w:hAnsi="GHEA Grapalat"/>
          <w:i w:val="0"/>
          <w:sz w:val="16"/>
          <w:szCs w:val="16"/>
          <w:lang w:val="hy-AM"/>
        </w:rPr>
      </w:pP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p>
    <w:p w:rsidR="00071119" w:rsidRDefault="00932115"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lastRenderedPageBreak/>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Pr="00932115">
        <w:rPr>
          <w:rFonts w:ascii="GHEA Grapalat" w:hAnsi="GHEA Grapalat" w:cs="Sylfaen"/>
          <w:sz w:val="24"/>
          <w:szCs w:val="24"/>
        </w:rPr>
        <w:t>фирменное наименование, марка</w:t>
      </w:r>
      <w:r>
        <w:rPr>
          <w:rFonts w:ascii="GHEA Grapalat" w:hAnsi="GHEA Grapalat" w:cs="Sylfaen"/>
          <w:sz w:val="24"/>
          <w:szCs w:val="24"/>
        </w:rPr>
        <w:t xml:space="preserve"> и</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EA6AE0">
        <w:rPr>
          <w:rStyle w:val="FootnoteReference"/>
          <w:rFonts w:ascii="GHEA Grapalat" w:hAnsi="GHEA Grapalat" w:cs="Sylfaen"/>
          <w:sz w:val="24"/>
          <w:szCs w:val="24"/>
        </w:rPr>
        <w:footnoteReference w:customMarkFollows="1" w:id="5"/>
        <w:t>7</w:t>
      </w:r>
      <w:r w:rsidR="005F25EF">
        <w:rPr>
          <w:rFonts w:ascii="GHEA Grapalat" w:hAnsi="GHEA Grapalat" w:cs="Sylfaen"/>
          <w:sz w:val="24"/>
          <w:szCs w:val="24"/>
        </w:rPr>
        <w:t>:</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FootnoteReference"/>
          <w:rFonts w:ascii="GHEA Grapalat" w:hAnsi="GHEA Grapalat"/>
        </w:rPr>
        <w:footnoteReference w:customMarkFollows="1" w:id="6"/>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Оценка и сравнение ценовых предложений участников осуществляются </w:t>
      </w:r>
      <w:r w:rsidRPr="009044F1">
        <w:rPr>
          <w:rFonts w:ascii="GHEA Grapalat" w:hAnsi="GHEA Grapalat"/>
          <w:sz w:val="24"/>
          <w:szCs w:val="24"/>
        </w:rPr>
        <w:lastRenderedPageBreak/>
        <w:t>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rPr>
          <w:rFonts w:ascii="GHEA Grapalat" w:hAnsi="GHEA Grapalat"/>
          <w:sz w:val="24"/>
          <w:szCs w:val="24"/>
        </w:rPr>
        <w:t>себестоимость, прибыль, налог на добавленную стоимость и общая сумма</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lastRenderedPageBreak/>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0A7528" w:rsidRPr="009044F1" w:rsidRDefault="000A7528" w:rsidP="00B46D58">
      <w:pPr>
        <w:widowControl w:val="0"/>
        <w:tabs>
          <w:tab w:val="left" w:pos="1134"/>
        </w:tabs>
        <w:spacing w:after="160"/>
        <w:ind w:firstLine="567"/>
        <w:jc w:val="both"/>
        <w:rPr>
          <w:rFonts w:ascii="GHEA Grapalat" w:hAnsi="GHEA Grapalat"/>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Pr>
          <w:rFonts w:ascii="Courier New" w:hAnsi="Courier New" w:cs="Courier New"/>
          <w:lang w:val="en-US"/>
        </w:rPr>
        <w:t> </w:t>
      </w:r>
      <w:r w:rsidRPr="009044F1">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Pr>
          <w:rFonts w:ascii="Courier New" w:hAnsi="Courier New" w:cs="Courier New"/>
          <w:lang w:val="en-US"/>
        </w:rPr>
        <w:t> </w:t>
      </w:r>
      <w:r w:rsidRPr="009044F1">
        <w:rPr>
          <w:rFonts w:ascii="GHEA Grapalat" w:hAnsi="GHEA Grapalat"/>
        </w:rPr>
        <w:t xml:space="preserve">представленным лотам. Если общая сумма представленных по лотам ценовых предложений превышает </w:t>
      </w:r>
      <w:r w:rsidR="008463FB">
        <w:rPr>
          <w:rFonts w:ascii="GHEA Grapalat" w:hAnsi="GHEA Grapalat"/>
        </w:rPr>
        <w:t>10</w:t>
      </w:r>
      <w:r w:rsidRPr="009044F1">
        <w:rPr>
          <w:rFonts w:ascii="GHEA Grapalat" w:hAnsi="GHEA Grapalat"/>
        </w:rPr>
        <w:t>млн. драмов РА, однако представленные по</w:t>
      </w:r>
      <w:r w:rsidR="003A6791">
        <w:rPr>
          <w:rFonts w:ascii="Courier New" w:hAnsi="Courier New" w:cs="Courier New"/>
          <w:lang w:val="en-US"/>
        </w:rPr>
        <w:t> </w:t>
      </w:r>
      <w:r w:rsidRPr="009044F1">
        <w:rPr>
          <w:rFonts w:ascii="GHEA Grapalat" w:hAnsi="GHEA Grapalat"/>
        </w:rPr>
        <w:t>отдельным лотам ценовые предложения не превышают этого размера, то</w:t>
      </w:r>
      <w:r w:rsidR="00E70FC4">
        <w:rPr>
          <w:rFonts w:ascii="Courier New" w:hAnsi="Courier New" w:cs="Courier New"/>
          <w:lang w:val="en-US"/>
        </w:rPr>
        <w:t> </w:t>
      </w:r>
      <w:r w:rsidRPr="009044F1">
        <w:rPr>
          <w:rFonts w:ascii="GHEA Grapalat" w:hAnsi="GHEA Grapalat"/>
        </w:rPr>
        <w:t>обеспечение заявки не представляется;</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2A2F79">
        <w:rPr>
          <w:rStyle w:val="FootnoteReference"/>
        </w:rPr>
        <w:footnoteReference w:customMarkFollows="1" w:id="7"/>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lastRenderedPageBreak/>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C675D4">
        <w:rPr>
          <w:rFonts w:ascii="GHEA Grapalat" w:hAnsi="GHEA Grapalat"/>
          <w:sz w:val="24"/>
          <w:szCs w:val="24"/>
          <w:lang w:val="hy-AM"/>
        </w:rPr>
        <w:t>7</w:t>
      </w:r>
      <w:r w:rsidRPr="009044F1">
        <w:rPr>
          <w:rFonts w:ascii="GHEA Grapalat" w:hAnsi="GHEA Grapalat"/>
          <w:sz w:val="24"/>
          <w:szCs w:val="24"/>
        </w:rPr>
        <w:t>"-ый день в "</w:t>
      </w:r>
      <w:r w:rsidR="00C675D4">
        <w:rPr>
          <w:rFonts w:ascii="GHEA Grapalat" w:hAnsi="GHEA Grapalat"/>
          <w:sz w:val="24"/>
          <w:szCs w:val="24"/>
          <w:lang w:val="hy-AM"/>
        </w:rPr>
        <w:t>13։00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576D5D" w:rsidP="00D76027">
      <w:pPr>
        <w:widowControl w:val="0"/>
        <w:spacing w:after="160"/>
        <w:ind w:firstLine="567"/>
        <w:jc w:val="both"/>
        <w:rPr>
          <w:rFonts w:ascii="GHEA Grapalat" w:hAnsi="GHEA Grapalat"/>
        </w:rPr>
      </w:pPr>
      <w:r>
        <w:rPr>
          <w:rFonts w:ascii="GHEA Grapalat" w:hAnsi="GHEA Grapalat"/>
        </w:rPr>
        <w:t xml:space="preserve">1) </w:t>
      </w:r>
      <w:r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w:t>
      </w:r>
      <w:r w:rsidRPr="009044F1">
        <w:rPr>
          <w:rFonts w:ascii="GHEA Grapalat" w:hAnsi="GHEA Grapalat"/>
          <w:i w:val="0"/>
          <w:sz w:val="24"/>
          <w:szCs w:val="24"/>
        </w:rPr>
        <w:lastRenderedPageBreak/>
        <w:t xml:space="preserve">сопоставляются с драмом Республики Армения по курсу </w:t>
      </w:r>
      <w:r w:rsidR="00C675D4">
        <w:rPr>
          <w:rFonts w:ascii="GHEA Grapalat" w:hAnsi="GHEA Grapalat"/>
          <w:i w:val="0"/>
          <w:sz w:val="24"/>
          <w:szCs w:val="24"/>
        </w:rPr>
        <w:t xml:space="preserve">етово дня </w:t>
      </w:r>
      <w:r w:rsidR="003C78D9">
        <w:rPr>
          <w:rStyle w:val="FootnoteReference"/>
          <w:rFonts w:ascii="GHEA Grapalat" w:hAnsi="GHEA Grapalat"/>
          <w:i w:val="0"/>
          <w:sz w:val="24"/>
          <w:szCs w:val="24"/>
        </w:rPr>
        <w:footnoteReference w:customMarkFollows="1" w:id="8"/>
        <w:t>10</w:t>
      </w:r>
      <w:r w:rsidR="00A01157">
        <w:rPr>
          <w:rFonts w:ascii="GHEA Grapalat" w:hAnsi="GHEA Grapalat"/>
          <w:i w:val="0"/>
          <w:sz w:val="24"/>
          <w:szCs w:val="24"/>
        </w:rPr>
        <w:t>.</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 xml:space="preserve">присутствующим на </w:t>
      </w:r>
      <w:r w:rsidR="001D129F">
        <w:rPr>
          <w:rFonts w:ascii="GHEA Grapalat" w:hAnsi="GHEA Grapalat"/>
          <w:sz w:val="24"/>
          <w:szCs w:val="24"/>
        </w:rPr>
        <w:lastRenderedPageBreak/>
        <w:t>переговорах</w:t>
      </w:r>
      <w:r w:rsidRPr="009044F1">
        <w:rPr>
          <w:rFonts w:ascii="GHEA Grapalat" w:hAnsi="GHEA Grapalat"/>
          <w:sz w:val="24"/>
          <w:szCs w:val="24"/>
        </w:rPr>
        <w:t xml:space="preserve">участникамиценам,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Pr="009044F1">
        <w:rPr>
          <w:rFonts w:ascii="GHEA Grapalat" w:hAnsi="GHEA Grapalat"/>
          <w:sz w:val="24"/>
          <w:szCs w:val="24"/>
        </w:rPr>
        <w:t>участниками цены превышают цену, установленную заявкой на закупку,</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приглашения,комиссия приостанавливает заседание на один рабочий день, а секретарь комиссии в тот же день</w:t>
      </w:r>
      <w:r w:rsidR="001F0DAB">
        <w:rPr>
          <w:rFonts w:ascii="GHEA Grapalat" w:hAnsi="GHEA Grapalat"/>
        </w:rPr>
        <w:t>в электронной форме</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w:t>
      </w:r>
      <w:r w:rsidR="00AD2081" w:rsidRPr="00AD2081">
        <w:rPr>
          <w:rFonts w:ascii="GHEA Grapalat" w:hAnsi="GHEA Grapalat" w:cs="Sylfaen"/>
          <w:sz w:val="24"/>
          <w:szCs w:val="24"/>
        </w:rPr>
        <w:lastRenderedPageBreak/>
        <w:t xml:space="preserve">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w:t>
      </w:r>
      <w:r w:rsidRPr="009044F1">
        <w:rPr>
          <w:rFonts w:ascii="GHEA Grapalat" w:hAnsi="GHEA Grapalat"/>
          <w:sz w:val="24"/>
          <w:szCs w:val="24"/>
        </w:rPr>
        <w:lastRenderedPageBreak/>
        <w:t>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FootnoteReference"/>
          <w:rFonts w:ascii="GHEA Grapalat" w:hAnsi="GHEA Grapalat"/>
          <w:sz w:val="24"/>
          <w:szCs w:val="24"/>
        </w:rPr>
        <w:footnoteReference w:customMarkFollows="1" w:id="9"/>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признается участник </w:t>
      </w:r>
      <w:r w:rsidR="005F2F3B" w:rsidRPr="008C0D41">
        <w:rPr>
          <w:rFonts w:ascii="GHEA Grapalat" w:hAnsi="GHEA Grapalat"/>
        </w:rPr>
        <w:lastRenderedPageBreak/>
        <w:t>занявший следующее место</w:t>
      </w:r>
      <w:r w:rsidR="00951CE5" w:rsidRPr="008C0D41">
        <w:rPr>
          <w:rFonts w:ascii="GHEA Grapalat" w:hAnsi="GHEA Grapalat"/>
        </w:rPr>
        <w:t>сприменением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BodyTextIndent2"/>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E42385" w:rsidRPr="00E42385">
        <w:rPr>
          <w:rFonts w:ascii="GHEA Grapalat" w:hAnsi="GHEA Grapalat"/>
          <w:sz w:val="24"/>
          <w:szCs w:val="24"/>
        </w:rPr>
        <w:t>5</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части 1 настоящего </w:t>
      </w:r>
      <w:r w:rsidRPr="009044F1">
        <w:rPr>
          <w:rFonts w:ascii="GHEA Grapalat" w:hAnsi="GHEA Grapalat"/>
        </w:rPr>
        <w:lastRenderedPageBreak/>
        <w:t>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 xml:space="preserve">йквалификации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000E4039" w:rsidRPr="009044F1">
        <w:rPr>
          <w:rFonts w:ascii="GHEA Grapalat" w:hAnsi="GHEA Grapalat"/>
        </w:rPr>
        <w:t>рабочих дней со дня его получения</w:t>
      </w:r>
      <w:r w:rsidR="000E4039">
        <w:rPr>
          <w:rFonts w:ascii="GHEA Grapalat" w:hAnsi="GHEA Grapalat"/>
        </w:rPr>
        <w:t>,</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Pr="009044F1">
        <w:rPr>
          <w:rFonts w:ascii="GHEA Grapalat" w:hAnsi="GHEA Grapalat"/>
        </w:rPr>
        <w:t>договора.</w:t>
      </w:r>
    </w:p>
    <w:p w:rsidR="0035631F"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банковской гарантии (</w:t>
      </w:r>
      <w:r w:rsidR="005C1C99">
        <w:rPr>
          <w:rFonts w:ascii="GHEA Grapalat" w:hAnsi="GHEA Grapalat"/>
        </w:rPr>
        <w:t>П</w:t>
      </w:r>
      <w:r w:rsidR="001647D2" w:rsidRPr="001647D2">
        <w:rPr>
          <w:rFonts w:ascii="GHEA Grapalat" w:hAnsi="GHEA Grapalat"/>
        </w:rPr>
        <w:t xml:space="preserve">риложение 4), которое должно быть действительным как минимум  включительнодо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9A0467">
        <w:rPr>
          <w:rStyle w:val="FootnoteReference"/>
          <w:rFonts w:ascii="GHEA Grapalat" w:hAnsi="GHEA Grapalat"/>
        </w:rPr>
        <w:footnoteReference w:customMarkFollows="1" w:id="10"/>
        <w:t>12</w:t>
      </w:r>
      <w:r w:rsidR="00853CBA" w:rsidRPr="0027573B">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r w:rsidR="008F1F9B">
        <w:rPr>
          <w:rFonts w:ascii="GHEA Grapalat" w:hAnsi="GHEA Grapalat" w:cs="Sylfaen"/>
        </w:rPr>
        <w:t>по</w:t>
      </w:r>
      <w:r w:rsidRPr="0035631F">
        <w:rPr>
          <w:rFonts w:ascii="GHEA Grapalat" w:hAnsi="GHEA Grapalat" w:cs="Sylfaen"/>
        </w:rPr>
        <w:t xml:space="preserve"> более чем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lastRenderedPageBreak/>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FootnoteReference"/>
          <w:rFonts w:ascii="GHEA Grapalat" w:hAnsi="GHEA Grapalat"/>
        </w:rPr>
        <w:footnoteReference w:customMarkFollows="1" w:id="11"/>
        <w:t>13</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w:t>
      </w:r>
      <w:r w:rsidRPr="009044F1">
        <w:rPr>
          <w:rFonts w:ascii="GHEA Grapalat" w:hAnsi="GHEA Grapalat"/>
        </w:rPr>
        <w:lastRenderedPageBreak/>
        <w:t>гарантии.</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Pr="009044F1">
        <w:rPr>
          <w:rFonts w:ascii="GHEA Grapalat" w:hAnsi="GHEA Grapalat"/>
        </w:rPr>
        <w:t>Если в рамках процедуры закупки, организованной по лотам</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8D5016" w:rsidP="005066AC">
      <w:pPr>
        <w:rPr>
          <w:rFonts w:ascii="GHEA Grapalat" w:hAnsi="GHEA Grapalat"/>
          <w:b/>
        </w:rPr>
      </w:pPr>
      <w:r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FootnoteReference"/>
          <w:rFonts w:ascii="GHEA Grapalat" w:hAnsi="GHEA Grapalat"/>
        </w:rPr>
        <w:footnoteReference w:customMarkFollows="1" w:id="12"/>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w:t>
      </w:r>
      <w:r>
        <w:rPr>
          <w:rFonts w:ascii="GHEA Grapalat" w:hAnsi="GHEA Grapalat"/>
        </w:rPr>
        <w:lastRenderedPageBreak/>
        <w:t xml:space="preserve">или воспроизведенный (отсканированный) вариант с оригинала  высылается на электронную почту по адресу </w:t>
      </w:r>
      <w:hyperlink r:id="rId10"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A677CD" w:rsidP="00B46D58">
      <w:pPr>
        <w:widowControl w:val="0"/>
        <w:tabs>
          <w:tab w:val="left" w:pos="1276"/>
        </w:tabs>
        <w:spacing w:after="160"/>
        <w:ind w:firstLine="567"/>
        <w:jc w:val="both"/>
        <w:rPr>
          <w:rFonts w:ascii="GHEA Grapalat" w:hAnsi="GHEA Grapalat" w:cs="Sylfaen"/>
        </w:rPr>
      </w:pPr>
      <w:r>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Pr>
          <w:rFonts w:ascii="GHEA Grapalat" w:hAnsi="GHEA Grapalat"/>
        </w:rPr>
        <w:t xml:space="preserve">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Pr="009044F1">
        <w:rPr>
          <w:rFonts w:ascii="GHEA Grapalat" w:hAnsi="GHEA Grapalat"/>
        </w:rPr>
        <w:t>с закупками</w:t>
      </w:r>
      <w:r w:rsidR="00723E02" w:rsidRPr="009044F1">
        <w:rPr>
          <w:rFonts w:ascii="GHEA Grapalat" w:hAnsi="GHEA Grapalat"/>
        </w:rPr>
        <w:t>жалобы</w:t>
      </w:r>
      <w:r w:rsidRPr="009044F1">
        <w:rPr>
          <w:rFonts w:ascii="GHEA Grapalat" w:hAnsi="GHEA Grapalat"/>
        </w:rPr>
        <w:t xml:space="preserve">,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w:t>
      </w:r>
      <w:r w:rsidRPr="009044F1">
        <w:rPr>
          <w:rFonts w:ascii="GHEA Grapalat" w:hAnsi="GHEA Grapalat"/>
        </w:rPr>
        <w:lastRenderedPageBreak/>
        <w:t>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C675D4" w:rsidRPr="009044F1" w:rsidRDefault="00C675D4" w:rsidP="00C675D4">
      <w:pPr>
        <w:pStyle w:val="BodyText"/>
        <w:widowControl w:val="0"/>
        <w:spacing w:after="160"/>
        <w:jc w:val="center"/>
        <w:rPr>
          <w:rFonts w:ascii="GHEA Grapalat" w:hAnsi="GHEA Grapalat"/>
          <w:b/>
        </w:rPr>
      </w:pPr>
      <w:r w:rsidRPr="009044F1">
        <w:rPr>
          <w:rFonts w:ascii="GHEA Grapalat" w:hAnsi="GHEA Grapalat"/>
          <w:b/>
        </w:rPr>
        <w:t xml:space="preserve">ИНСТРУКЦИЯПО СОСТАВЛЕНИЮ </w:t>
      </w:r>
      <w:r>
        <w:rPr>
          <w:rFonts w:ascii="GHEA Grapalat" w:hAnsi="GHEA Grapalat"/>
          <w:b/>
        </w:rPr>
        <w:br/>
      </w:r>
      <w:r w:rsidRPr="009044F1">
        <w:rPr>
          <w:rFonts w:ascii="GHEA Grapalat" w:hAnsi="GHEA Grapalat"/>
          <w:b/>
        </w:rPr>
        <w:t xml:space="preserve">ЗАЯВКИ НА </w:t>
      </w:r>
      <w:r w:rsidRPr="00AF2B68">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3"/>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761A4D" w:rsidRPr="00B138F3">
        <w:rPr>
          <w:rStyle w:val="FootnoteReference"/>
          <w:rFonts w:ascii="GHEA Grapalat" w:hAnsi="GHEA Grapalat"/>
        </w:rPr>
        <w:footnoteReference w:customMarkFollows="1" w:id="14"/>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C675D4">
        <w:rPr>
          <w:rFonts w:ascii="GHEA Grapalat" w:hAnsi="GHEA Grapalat"/>
        </w:rPr>
        <w:t>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EC2F94" w:rsidRDefault="00654E19" w:rsidP="00B46D58">
      <w:pPr>
        <w:pStyle w:val="norm"/>
        <w:widowControl w:val="0"/>
        <w:spacing w:after="160" w:line="240" w:lineRule="auto"/>
        <w:ind w:firstLine="284"/>
        <w:jc w:val="right"/>
        <w:rPr>
          <w:rFonts w:ascii="GHEA Grapalat" w:hAnsi="GHEA Grapalat"/>
          <w:b/>
          <w:sz w:val="24"/>
          <w:szCs w:val="24"/>
        </w:rPr>
      </w:pPr>
    </w:p>
    <w:p w:rsidR="00654E19" w:rsidRPr="00EC2F94" w:rsidRDefault="00654E19" w:rsidP="00B46D58">
      <w:pPr>
        <w:pStyle w:val="norm"/>
        <w:widowControl w:val="0"/>
        <w:spacing w:after="160" w:line="240" w:lineRule="auto"/>
        <w:ind w:firstLine="284"/>
        <w:jc w:val="right"/>
        <w:rPr>
          <w:rFonts w:ascii="GHEA Grapalat" w:hAnsi="GHEA Grapalat"/>
          <w:b/>
          <w:sz w:val="24"/>
          <w:szCs w:val="24"/>
        </w:rPr>
      </w:pPr>
    </w:p>
    <w:p w:rsidR="00654E19" w:rsidRPr="00EC2F94" w:rsidRDefault="00654E19" w:rsidP="00B46D58">
      <w:pPr>
        <w:pStyle w:val="norm"/>
        <w:widowControl w:val="0"/>
        <w:spacing w:after="160" w:line="240" w:lineRule="auto"/>
        <w:ind w:firstLine="284"/>
        <w:jc w:val="right"/>
        <w:rPr>
          <w:rFonts w:ascii="GHEA Grapalat" w:hAnsi="GHEA Grapalat"/>
          <w:b/>
          <w:sz w:val="24"/>
          <w:szCs w:val="24"/>
        </w:rPr>
      </w:pPr>
    </w:p>
    <w:p w:rsidR="00654E19" w:rsidRPr="00EC2F94"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C675D4" w:rsidRPr="00AF2B68">
        <w:rPr>
          <w:rFonts w:ascii="GHEA Grapalat" w:hAnsi="GHEA Grapalat"/>
          <w:b/>
          <w:sz w:val="24"/>
          <w:szCs w:val="24"/>
        </w:rPr>
        <w:t>запрос котировок</w:t>
      </w:r>
      <w:r w:rsidR="00C675D4" w:rsidRPr="00BF4E90">
        <w:rPr>
          <w:rFonts w:ascii="GHEA Grapalat" w:hAnsi="GHEA Grapalat" w:cs="Arial"/>
          <w:b/>
          <w:sz w:val="24"/>
          <w:szCs w:val="24"/>
        </w:rPr>
        <w:br/>
      </w:r>
      <w:r w:rsidR="00C675D4" w:rsidRPr="00374F4A">
        <w:rPr>
          <w:rFonts w:ascii="GHEA Grapalat" w:hAnsi="GHEA Grapalat"/>
          <w:b/>
          <w:sz w:val="24"/>
          <w:szCs w:val="24"/>
        </w:rPr>
        <w:t>под кодом</w:t>
      </w:r>
      <w:r w:rsidR="00684CA3">
        <w:rPr>
          <w:rFonts w:ascii="GHEA Grapalat" w:hAnsi="GHEA Grapalat"/>
          <w:color w:val="000000"/>
          <w:lang w:val="hy-AM"/>
        </w:rPr>
        <w:t>ԿՀ10Մ</w:t>
      </w:r>
      <w:r w:rsidR="00C675D4" w:rsidRPr="00C64A84">
        <w:rPr>
          <w:rFonts w:ascii="GHEA Grapalat" w:hAnsi="GHEA Grapalat"/>
          <w:color w:val="000000"/>
          <w:lang w:val="hy-AM"/>
        </w:rPr>
        <w:t>Դ – ԳՀ</w:t>
      </w:r>
      <w:r w:rsidR="00C675D4" w:rsidRPr="00C64A84">
        <w:rPr>
          <w:rFonts w:ascii="GHEA Grapalat" w:hAnsi="GHEA Grapalat"/>
          <w:color w:val="000000"/>
          <w:lang w:val="af-ZA"/>
        </w:rPr>
        <w:t>ԱՊՁԲ</w:t>
      </w:r>
      <w:r w:rsidR="00684CA3">
        <w:rPr>
          <w:rFonts w:ascii="GHEA Grapalat" w:hAnsi="GHEA Grapalat"/>
          <w:color w:val="000000"/>
          <w:lang w:val="hy-AM"/>
        </w:rPr>
        <w:t xml:space="preserve"> 1</w:t>
      </w:r>
      <w:r w:rsidR="00C675D4" w:rsidRPr="00C64A84">
        <w:rPr>
          <w:rFonts w:ascii="GHEA Grapalat" w:hAnsi="GHEA Grapalat"/>
          <w:color w:val="000000"/>
          <w:lang w:val="hy-AM"/>
        </w:rPr>
        <w:t>0/1</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C675D4" w:rsidRPr="00AF2B68">
        <w:rPr>
          <w:rFonts w:ascii="GHEA Grapalat" w:hAnsi="GHEA Grapalat"/>
          <w:sz w:val="24"/>
          <w:szCs w:val="24"/>
        </w:rPr>
        <w:t>запрос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влоте (лотах)</w:t>
      </w:r>
      <w:r>
        <w:rPr>
          <w:rFonts w:ascii="GHEA Grapalat" w:hAnsi="GHEA Grapalat"/>
        </w:rPr>
        <w:t>______</w:t>
      </w:r>
      <w:r w:rsidRPr="00C4157A">
        <w:rPr>
          <w:rFonts w:ascii="GHEA Grapalat" w:hAnsi="GHEA Grapalat"/>
        </w:rPr>
        <w:t>_________________________</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C675D4" w:rsidRPr="00374F4A" w:rsidRDefault="00374F4A" w:rsidP="00C675D4">
      <w:pPr>
        <w:pStyle w:val="BodyTextIndent3"/>
        <w:widowControl w:val="0"/>
        <w:spacing w:after="160" w:line="240" w:lineRule="auto"/>
        <w:jc w:val="right"/>
        <w:rPr>
          <w:rFonts w:ascii="GHEA Grapalat" w:hAnsi="GHEA Grapalat" w:cs="Arial"/>
          <w:b/>
          <w:sz w:val="24"/>
          <w:szCs w:val="24"/>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00684CA3">
        <w:rPr>
          <w:rFonts w:ascii="GHEA Grapalat" w:hAnsi="GHEA Grapalat"/>
          <w:color w:val="000000"/>
          <w:lang w:val="hy-AM"/>
        </w:rPr>
        <w:t>ԿՀ10Մ</w:t>
      </w:r>
      <w:r w:rsidR="00C675D4" w:rsidRPr="00C64A84">
        <w:rPr>
          <w:rFonts w:ascii="GHEA Grapalat" w:hAnsi="GHEA Grapalat"/>
          <w:color w:val="000000"/>
          <w:lang w:val="hy-AM"/>
        </w:rPr>
        <w:t>Դ – ԳՀ</w:t>
      </w:r>
      <w:r w:rsidR="00C675D4" w:rsidRPr="00C64A84">
        <w:rPr>
          <w:rFonts w:ascii="GHEA Grapalat" w:hAnsi="GHEA Grapalat"/>
          <w:color w:val="000000"/>
          <w:lang w:val="af-ZA"/>
        </w:rPr>
        <w:t>ԱՊՁԲ</w:t>
      </w:r>
      <w:r w:rsidR="00684CA3">
        <w:rPr>
          <w:rFonts w:ascii="GHEA Grapalat" w:hAnsi="GHEA Grapalat"/>
          <w:color w:val="000000"/>
          <w:lang w:val="hy-AM"/>
        </w:rPr>
        <w:t xml:space="preserve"> 1</w:t>
      </w:r>
      <w:r w:rsidR="00C675D4" w:rsidRPr="00C64A84">
        <w:rPr>
          <w:rFonts w:ascii="GHEA Grapalat" w:hAnsi="GHEA Grapalat"/>
          <w:color w:val="000000"/>
          <w:lang w:val="hy-AM"/>
        </w:rPr>
        <w:t>0/1</w:t>
      </w:r>
    </w:p>
    <w:p w:rsidR="00374F4A" w:rsidRPr="00BD0FD1" w:rsidRDefault="00374F4A" w:rsidP="00B46D58">
      <w:pPr>
        <w:jc w:val="both"/>
        <w:rPr>
          <w:rFonts w:ascii="GHEA Grapalat" w:hAnsi="GHEA Grapalat" w:cs="Sylfaen"/>
        </w:rPr>
      </w:pP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C675D4" w:rsidP="00B46D58">
      <w:pPr>
        <w:spacing w:after="160"/>
        <w:jc w:val="both"/>
        <w:rPr>
          <w:rFonts w:ascii="GHEA Grapalat" w:hAnsi="GHEA Grapalat"/>
        </w:rPr>
      </w:pPr>
      <w:r w:rsidRPr="006F2F06">
        <w:rPr>
          <w:rFonts w:ascii="GHEA Grapalat" w:hAnsi="GHEA Grapalat"/>
        </w:rPr>
        <w:t>запрос котировок</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0612B9">
        <w:rPr>
          <w:rFonts w:ascii="GHEA Grapalat" w:hAnsi="GHEA Grapalat"/>
        </w:rPr>
        <w:t>----------------------------------------</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Pr>
          <w:rFonts w:ascii="GHEA Grapalat" w:hAnsi="GHEA Grapalat"/>
        </w:rPr>
        <w:t>________________</w:t>
      </w:r>
    </w:p>
    <w:p w:rsidR="00374F4A" w:rsidRPr="000C1746" w:rsidRDefault="00374F4A" w:rsidP="00B138F3">
      <w:pPr>
        <w:tabs>
          <w:tab w:val="left" w:pos="7371"/>
        </w:tabs>
        <w:ind w:left="4111"/>
        <w:jc w:val="both"/>
        <w:rPr>
          <w:rFonts w:ascii="GHEA Grapalat" w:hAnsi="GHEA Grapalat" w:cs="Arial"/>
          <w:sz w:val="16"/>
        </w:rPr>
      </w:pPr>
      <w:r w:rsidRPr="000C1746">
        <w:rPr>
          <w:rFonts w:ascii="GHEA Grapalat" w:hAnsi="GHEA Grapalat"/>
          <w:sz w:val="16"/>
        </w:rPr>
        <w:t>учетный номерналогоплательщика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374F4A" w:rsidP="00B138F3">
      <w:pPr>
        <w:tabs>
          <w:tab w:val="left" w:pos="6946"/>
        </w:tabs>
        <w:ind w:left="3402" w:firstLine="6"/>
        <w:jc w:val="both"/>
        <w:rPr>
          <w:rFonts w:ascii="GHEA Grapalat" w:hAnsi="GHEA Grapalat"/>
          <w:sz w:val="16"/>
        </w:rPr>
      </w:pP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p>
    <w:p w:rsidR="006B3E56" w:rsidRDefault="00B16483" w:rsidP="00B16483">
      <w:pPr>
        <w:tabs>
          <w:tab w:val="left" w:pos="7371"/>
        </w:tabs>
        <w:spacing w:after="160"/>
        <w:ind w:left="3544" w:firstLine="3"/>
        <w:jc w:val="both"/>
        <w:rPr>
          <w:rFonts w:ascii="GHEA Grapalat" w:hAnsi="GHEA Grapalat"/>
          <w:sz w:val="16"/>
        </w:rPr>
      </w:pPr>
      <w:r>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F2F06" w:rsidRPr="00374F4A" w:rsidRDefault="006B3E56" w:rsidP="006F2F06">
      <w:pPr>
        <w:pStyle w:val="BodyTextIndent3"/>
        <w:widowControl w:val="0"/>
        <w:spacing w:after="160" w:line="240" w:lineRule="auto"/>
        <w:jc w:val="right"/>
        <w:rPr>
          <w:rFonts w:ascii="GHEA Grapalat" w:hAnsi="GHEA Grapalat" w:cs="Arial"/>
          <w:b/>
          <w:sz w:val="24"/>
          <w:szCs w:val="24"/>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6F2F06" w:rsidRPr="006F2F06">
        <w:rPr>
          <w:rFonts w:ascii="GHEA Grapalat" w:hAnsi="GHEA Grapalat"/>
          <w:sz w:val="24"/>
          <w:szCs w:val="24"/>
        </w:rPr>
        <w:t>запрос котировок</w:t>
      </w:r>
      <w:r>
        <w:rPr>
          <w:rFonts w:ascii="GHEA Grapalat" w:hAnsi="GHEA Grapalat"/>
        </w:rPr>
        <w:t xml:space="preserve">под кодом </w:t>
      </w:r>
      <w:r w:rsidR="00684CA3">
        <w:rPr>
          <w:rFonts w:ascii="GHEA Grapalat" w:hAnsi="GHEA Grapalat"/>
          <w:color w:val="000000"/>
          <w:lang w:val="hy-AM"/>
        </w:rPr>
        <w:t>ԿՀ10Մ</w:t>
      </w:r>
      <w:r w:rsidR="006F2F06" w:rsidRPr="00C64A84">
        <w:rPr>
          <w:rFonts w:ascii="GHEA Grapalat" w:hAnsi="GHEA Grapalat"/>
          <w:color w:val="000000"/>
          <w:lang w:val="hy-AM"/>
        </w:rPr>
        <w:t>Դ – ԳՀ</w:t>
      </w:r>
      <w:r w:rsidR="006F2F06" w:rsidRPr="00C64A84">
        <w:rPr>
          <w:rFonts w:ascii="GHEA Grapalat" w:hAnsi="GHEA Grapalat"/>
          <w:color w:val="000000"/>
          <w:lang w:val="af-ZA"/>
        </w:rPr>
        <w:t>ԱՊՁԲ</w:t>
      </w:r>
      <w:r w:rsidR="00684CA3">
        <w:rPr>
          <w:rFonts w:ascii="GHEA Grapalat" w:hAnsi="GHEA Grapalat"/>
          <w:color w:val="000000"/>
          <w:lang w:val="hy-AM"/>
        </w:rPr>
        <w:t xml:space="preserve"> 1</w:t>
      </w:r>
      <w:r w:rsidR="006F2F06" w:rsidRPr="00C64A84">
        <w:rPr>
          <w:rFonts w:ascii="GHEA Grapalat" w:hAnsi="GHEA Grapalat"/>
          <w:color w:val="000000"/>
          <w:lang w:val="hy-AM"/>
        </w:rPr>
        <w:t>0/1</w:t>
      </w:r>
    </w:p>
    <w:p w:rsidR="006B3E56" w:rsidRDefault="00A90FCD" w:rsidP="00B46D58">
      <w:pPr>
        <w:pStyle w:val="ListParagraph"/>
        <w:widowControl w:val="0"/>
        <w:numPr>
          <w:ilvl w:val="0"/>
          <w:numId w:val="21"/>
        </w:numPr>
        <w:spacing w:after="160"/>
        <w:jc w:val="both"/>
        <w:rPr>
          <w:rFonts w:ascii="GHEA Grapalat" w:hAnsi="GHEA Grapalat" w:cs="Arial"/>
        </w:rPr>
      </w:pPr>
      <w:r>
        <w:rPr>
          <w:rFonts w:ascii="GHEA Grapalat" w:hAnsi="GHEA Grapalat"/>
        </w:rPr>
        <w:t xml:space="preserve">и обязуется в случае признания </w:t>
      </w:r>
      <w:r w:rsidR="00BF09F8">
        <w:rPr>
          <w:rFonts w:ascii="GHEA Grapalat" w:hAnsi="GHEA Grapalat"/>
        </w:rPr>
        <w:t>отобранным</w:t>
      </w:r>
      <w:r>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F2F06" w:rsidRPr="00374F4A" w:rsidRDefault="006B3E56" w:rsidP="006F2F06">
      <w:pPr>
        <w:pStyle w:val="BodyTextIndent3"/>
        <w:widowControl w:val="0"/>
        <w:spacing w:after="160" w:line="240" w:lineRule="auto"/>
        <w:jc w:val="right"/>
        <w:rPr>
          <w:rFonts w:ascii="GHEA Grapalat" w:hAnsi="GHEA Grapalat" w:cs="Arial"/>
          <w:b/>
          <w:sz w:val="24"/>
          <w:szCs w:val="24"/>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Pr>
          <w:rFonts w:ascii="GHEA Grapalat" w:hAnsi="GHEA Grapalat"/>
        </w:rPr>
        <w:t xml:space="preserve">под кодом </w:t>
      </w:r>
      <w:r w:rsidR="00684CA3">
        <w:rPr>
          <w:rFonts w:ascii="GHEA Grapalat" w:hAnsi="GHEA Grapalat"/>
          <w:color w:val="000000"/>
          <w:lang w:val="hy-AM"/>
        </w:rPr>
        <w:t>ԿՀ10Մ</w:t>
      </w:r>
      <w:r w:rsidR="006F2F06" w:rsidRPr="00C64A84">
        <w:rPr>
          <w:rFonts w:ascii="GHEA Grapalat" w:hAnsi="GHEA Grapalat"/>
          <w:color w:val="000000"/>
          <w:lang w:val="hy-AM"/>
        </w:rPr>
        <w:t>Դ – ԳՀ</w:t>
      </w:r>
      <w:r w:rsidR="006F2F06" w:rsidRPr="00C64A84">
        <w:rPr>
          <w:rFonts w:ascii="GHEA Grapalat" w:hAnsi="GHEA Grapalat"/>
          <w:color w:val="000000"/>
          <w:lang w:val="af-ZA"/>
        </w:rPr>
        <w:t>ԱՊՁԲ</w:t>
      </w:r>
      <w:r w:rsidR="00684CA3">
        <w:rPr>
          <w:rFonts w:ascii="GHEA Grapalat" w:hAnsi="GHEA Grapalat"/>
          <w:color w:val="000000"/>
          <w:lang w:val="hy-AM"/>
        </w:rPr>
        <w:t xml:space="preserve"> 1</w:t>
      </w:r>
      <w:r w:rsidR="006F2F06" w:rsidRPr="00C64A84">
        <w:rPr>
          <w:rFonts w:ascii="GHEA Grapalat" w:hAnsi="GHEA Grapalat"/>
          <w:color w:val="000000"/>
          <w:lang w:val="hy-AM"/>
        </w:rPr>
        <w:t>0/1</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w:t>
      </w:r>
      <w:r>
        <w:rPr>
          <w:rFonts w:ascii="GHEA Grapalat" w:hAnsi="GHEA Grapalat"/>
        </w:rPr>
        <w:lastRenderedPageBreak/>
        <w:t xml:space="preserve">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15"/>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1"/>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110534" w:rsidP="00B46D58">
      <w:pPr>
        <w:jc w:val="both"/>
        <w:rPr>
          <w:rFonts w:ascii="GHEA Grapalat" w:hAnsi="GHEA Grapalat"/>
        </w:rPr>
      </w:pP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p>
    <w:p w:rsidR="00993891" w:rsidRDefault="00993891" w:rsidP="00B46D58">
      <w:pPr>
        <w:jc w:val="both"/>
        <w:rPr>
          <w:rFonts w:ascii="GHEA Grapalat" w:hAnsi="GHEA Grapalat"/>
        </w:rPr>
      </w:pP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6F2F06" w:rsidRPr="00374F4A" w:rsidRDefault="006F2F06" w:rsidP="006F2F06">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AF2B68">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684CA3">
        <w:rPr>
          <w:rFonts w:ascii="GHEA Grapalat" w:hAnsi="GHEA Grapalat"/>
          <w:color w:val="000000"/>
          <w:lang w:val="hy-AM"/>
        </w:rPr>
        <w:t>ԿՀ10Մ</w:t>
      </w:r>
      <w:r w:rsidRPr="00C64A84">
        <w:rPr>
          <w:rFonts w:ascii="GHEA Grapalat" w:hAnsi="GHEA Grapalat"/>
          <w:color w:val="000000"/>
          <w:lang w:val="hy-AM"/>
        </w:rPr>
        <w:t>Դ – ԳՀ</w:t>
      </w:r>
      <w:r w:rsidRPr="00C64A84">
        <w:rPr>
          <w:rFonts w:ascii="GHEA Grapalat" w:hAnsi="GHEA Grapalat"/>
          <w:color w:val="000000"/>
          <w:lang w:val="af-ZA"/>
        </w:rPr>
        <w:t>ԱՊՁԲ</w:t>
      </w:r>
      <w:r w:rsidR="00684CA3">
        <w:rPr>
          <w:rFonts w:ascii="GHEA Grapalat" w:hAnsi="GHEA Grapalat"/>
          <w:color w:val="000000"/>
          <w:lang w:val="hy-AM"/>
        </w:rPr>
        <w:t xml:space="preserve"> 1</w:t>
      </w:r>
      <w:r w:rsidRPr="00C64A84">
        <w:rPr>
          <w:rFonts w:ascii="GHEA Grapalat" w:hAnsi="GHEA Grapalat"/>
          <w:color w:val="000000"/>
          <w:lang w:val="hy-AM"/>
        </w:rPr>
        <w:t>0/1</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684CA3">
        <w:rPr>
          <w:rFonts w:ascii="GHEA Grapalat" w:hAnsi="GHEA Grapalat"/>
          <w:color w:val="000000"/>
          <w:lang w:val="hy-AM"/>
        </w:rPr>
        <w:t>ԿՀ10Մ</w:t>
      </w:r>
      <w:r w:rsidR="006F2F06" w:rsidRPr="00C64A84">
        <w:rPr>
          <w:rFonts w:ascii="GHEA Grapalat" w:hAnsi="GHEA Grapalat"/>
          <w:color w:val="000000"/>
          <w:lang w:val="hy-AM"/>
        </w:rPr>
        <w:t>Դ – ԳՀ</w:t>
      </w:r>
      <w:r w:rsidR="006F2F06" w:rsidRPr="00C64A84">
        <w:rPr>
          <w:rFonts w:ascii="GHEA Grapalat" w:hAnsi="GHEA Grapalat"/>
          <w:color w:val="000000"/>
          <w:lang w:val="af-ZA"/>
        </w:rPr>
        <w:t>ԱՊՁԲ</w:t>
      </w:r>
      <w:r w:rsidR="00684CA3">
        <w:rPr>
          <w:rFonts w:ascii="GHEA Grapalat" w:hAnsi="GHEA Grapalat"/>
          <w:color w:val="000000"/>
          <w:lang w:val="hy-AM"/>
        </w:rPr>
        <w:t xml:space="preserve"> 1</w:t>
      </w:r>
      <w:r w:rsidR="006F2F06" w:rsidRPr="00C64A84">
        <w:rPr>
          <w:rFonts w:ascii="GHEA Grapalat" w:hAnsi="GHEA Grapalat"/>
          <w:color w:val="000000"/>
          <w:lang w:val="hy-AM"/>
        </w:rPr>
        <w:t>0/1</w:t>
      </w:r>
      <w:r w:rsidRPr="009044F1">
        <w:rPr>
          <w:rFonts w:ascii="GHEA Grapalat" w:hAnsi="GHEA Grapalat"/>
        </w:rPr>
        <w:t xml:space="preserve">ниже по лотам представляетполное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6"/>
        <w:gridCol w:w="1663"/>
        <w:gridCol w:w="1441"/>
        <w:gridCol w:w="1622"/>
        <w:gridCol w:w="1752"/>
        <w:gridCol w:w="1782"/>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6F2F06" w:rsidRPr="00374F4A" w:rsidRDefault="006F2F06" w:rsidP="006F2F06">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AF2B68">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684CA3">
        <w:rPr>
          <w:rFonts w:ascii="GHEA Grapalat" w:hAnsi="GHEA Grapalat"/>
          <w:color w:val="000000"/>
          <w:lang w:val="hy-AM"/>
        </w:rPr>
        <w:t>ԿՀ10Մ</w:t>
      </w:r>
      <w:r w:rsidRPr="00C64A84">
        <w:rPr>
          <w:rFonts w:ascii="GHEA Grapalat" w:hAnsi="GHEA Grapalat"/>
          <w:color w:val="000000"/>
          <w:lang w:val="hy-AM"/>
        </w:rPr>
        <w:t>Դ – ԳՀ</w:t>
      </w:r>
      <w:r w:rsidRPr="00C64A84">
        <w:rPr>
          <w:rFonts w:ascii="GHEA Grapalat" w:hAnsi="GHEA Grapalat"/>
          <w:color w:val="000000"/>
          <w:lang w:val="af-ZA"/>
        </w:rPr>
        <w:t>ԱՊՁԲ</w:t>
      </w:r>
      <w:r w:rsidR="00684CA3">
        <w:rPr>
          <w:rFonts w:ascii="GHEA Grapalat" w:hAnsi="GHEA Grapalat"/>
          <w:color w:val="000000"/>
          <w:lang w:val="hy-AM"/>
        </w:rPr>
        <w:t xml:space="preserve"> 1</w:t>
      </w:r>
      <w:r w:rsidRPr="00C64A84">
        <w:rPr>
          <w:rFonts w:ascii="GHEA Grapalat" w:hAnsi="GHEA Grapalat"/>
          <w:color w:val="000000"/>
          <w:lang w:val="hy-AM"/>
        </w:rPr>
        <w:t>0/1</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6F2F06" w:rsidRPr="00374F4A" w:rsidRDefault="00B2572B" w:rsidP="006F2F06">
      <w:pPr>
        <w:pStyle w:val="BodyTextIndent3"/>
        <w:widowControl w:val="0"/>
        <w:spacing w:after="160" w:line="240" w:lineRule="auto"/>
        <w:jc w:val="right"/>
        <w:rPr>
          <w:rFonts w:ascii="GHEA Grapalat" w:hAnsi="GHEA Grapalat" w:cs="Arial"/>
          <w:b/>
          <w:sz w:val="24"/>
          <w:szCs w:val="24"/>
        </w:rPr>
      </w:pPr>
      <w:r w:rsidRPr="005744FC">
        <w:rPr>
          <w:rFonts w:ascii="GHEA Grapalat" w:hAnsi="GHEA Grapalat"/>
          <w:spacing w:val="-6"/>
        </w:rPr>
        <w:t xml:space="preserve">Рассмотрев приглашение на открытый конкурс под кодом </w:t>
      </w:r>
      <w:r w:rsidR="00684CA3">
        <w:rPr>
          <w:rFonts w:ascii="GHEA Grapalat" w:hAnsi="GHEA Grapalat"/>
          <w:color w:val="000000"/>
          <w:lang w:val="hy-AM"/>
        </w:rPr>
        <w:t>ԿՀ10Մ</w:t>
      </w:r>
      <w:r w:rsidR="006F2F06" w:rsidRPr="00C64A84">
        <w:rPr>
          <w:rFonts w:ascii="GHEA Grapalat" w:hAnsi="GHEA Grapalat"/>
          <w:color w:val="000000"/>
          <w:lang w:val="hy-AM"/>
        </w:rPr>
        <w:t>Դ – ԳՀ</w:t>
      </w:r>
      <w:r w:rsidR="006F2F06" w:rsidRPr="00C64A84">
        <w:rPr>
          <w:rFonts w:ascii="GHEA Grapalat" w:hAnsi="GHEA Grapalat"/>
          <w:color w:val="000000"/>
          <w:lang w:val="af-ZA"/>
        </w:rPr>
        <w:t>ԱՊՁԲ</w:t>
      </w:r>
      <w:r w:rsidR="00684CA3">
        <w:rPr>
          <w:rFonts w:ascii="GHEA Grapalat" w:hAnsi="GHEA Grapalat"/>
          <w:color w:val="000000"/>
          <w:lang w:val="hy-AM"/>
        </w:rPr>
        <w:t xml:space="preserve"> 1</w:t>
      </w:r>
      <w:r w:rsidR="006F2F06" w:rsidRPr="00C64A84">
        <w:rPr>
          <w:rFonts w:ascii="GHEA Grapalat" w:hAnsi="GHEA Grapalat"/>
          <w:color w:val="000000"/>
          <w:lang w:val="hy-AM"/>
        </w:rPr>
        <w:t>0/1</w:t>
      </w:r>
    </w:p>
    <w:p w:rsidR="005744FC" w:rsidRPr="000F6C24" w:rsidRDefault="005744FC" w:rsidP="00B46D58">
      <w:pPr>
        <w:widowControl w:val="0"/>
        <w:spacing w:after="160"/>
        <w:ind w:firstLine="567"/>
        <w:jc w:val="both"/>
        <w:rPr>
          <w:rFonts w:ascii="GHEA Grapalat" w:hAnsi="GHEA Grapalat"/>
        </w:rPr>
      </w:pP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6"/>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6F2F06" w:rsidRPr="00374F4A" w:rsidRDefault="006F2F06" w:rsidP="006F2F06">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AF2B68">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684CA3">
        <w:rPr>
          <w:rFonts w:ascii="GHEA Grapalat" w:hAnsi="GHEA Grapalat"/>
          <w:color w:val="000000"/>
          <w:lang w:val="hy-AM"/>
        </w:rPr>
        <w:t>ԿՀ10Մ</w:t>
      </w:r>
      <w:r w:rsidRPr="00C64A84">
        <w:rPr>
          <w:rFonts w:ascii="GHEA Grapalat" w:hAnsi="GHEA Grapalat"/>
          <w:color w:val="000000"/>
          <w:lang w:val="hy-AM"/>
        </w:rPr>
        <w:t>Դ – ԳՀ</w:t>
      </w:r>
      <w:r w:rsidRPr="00C64A84">
        <w:rPr>
          <w:rFonts w:ascii="GHEA Grapalat" w:hAnsi="GHEA Grapalat"/>
          <w:color w:val="000000"/>
          <w:lang w:val="af-ZA"/>
        </w:rPr>
        <w:t>ԱՊՁԲ</w:t>
      </w:r>
      <w:r w:rsidR="00684CA3">
        <w:rPr>
          <w:rFonts w:ascii="GHEA Grapalat" w:hAnsi="GHEA Grapalat"/>
          <w:color w:val="000000"/>
          <w:lang w:val="hy-AM"/>
        </w:rPr>
        <w:t xml:space="preserve"> 1</w:t>
      </w:r>
      <w:r w:rsidRPr="00C64A84">
        <w:rPr>
          <w:rFonts w:ascii="GHEA Grapalat" w:hAnsi="GHEA Grapalat"/>
          <w:color w:val="000000"/>
          <w:lang w:val="hy-AM"/>
        </w:rPr>
        <w:t>0/1</w:t>
      </w:r>
    </w:p>
    <w:p w:rsidR="00742F7B" w:rsidRPr="00B138F3" w:rsidRDefault="00742F7B" w:rsidP="00742F7B">
      <w:pPr>
        <w:pStyle w:val="BodyTextIndent3"/>
        <w:widowControl w:val="0"/>
        <w:spacing w:after="160" w:line="240" w:lineRule="auto"/>
        <w:jc w:val="center"/>
        <w:rPr>
          <w:rFonts w:ascii="GHEA Grapalat" w:hAnsi="GHEA Grapalat"/>
          <w:sz w:val="24"/>
          <w:szCs w:val="24"/>
        </w:rPr>
      </w:pPr>
    </w:p>
    <w:p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6"/>
          <w:szCs w:val="16"/>
        </w:rPr>
        <w:t xml:space="preserve"> код процедуры</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b w:val="0"/>
          <w:sz w:val="16"/>
          <w:szCs w:val="16"/>
        </w:rPr>
        <w:t>наименование участника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lang w:val="hy-AM"/>
        </w:rPr>
        <w:t xml:space="preserve">-------------------------------------------------------------------------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код процедуры</w:t>
      </w: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копия протокола заседания оценочной комиссии об отклонении заявки,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83DD8">
        <w:rPr>
          <w:rFonts w:ascii="GHEA Grapalat" w:eastAsiaTheme="minorHAnsi" w:hAnsi="GHEA Grapalat" w:cstheme="minorBidi"/>
        </w:rPr>
        <w:t>2) настоящая гарантия.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1) требование или прилагаемые документы не соответствуют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BodyTextIndent"/>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rsidR="006F2F06" w:rsidRPr="00374F4A" w:rsidRDefault="006F2F06" w:rsidP="006F2F06">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AF2B68">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684CA3">
        <w:rPr>
          <w:rFonts w:ascii="GHEA Grapalat" w:hAnsi="GHEA Grapalat"/>
          <w:color w:val="000000"/>
          <w:lang w:val="hy-AM"/>
        </w:rPr>
        <w:t>ԿՀ10Մ</w:t>
      </w:r>
      <w:r w:rsidRPr="00C64A84">
        <w:rPr>
          <w:rFonts w:ascii="GHEA Grapalat" w:hAnsi="GHEA Grapalat"/>
          <w:color w:val="000000"/>
          <w:lang w:val="hy-AM"/>
        </w:rPr>
        <w:t>Դ – ԳՀ</w:t>
      </w:r>
      <w:r w:rsidRPr="00C64A84">
        <w:rPr>
          <w:rFonts w:ascii="GHEA Grapalat" w:hAnsi="GHEA Grapalat"/>
          <w:color w:val="000000"/>
          <w:lang w:val="af-ZA"/>
        </w:rPr>
        <w:t>ԱՊՁԲ</w:t>
      </w:r>
      <w:r w:rsidR="00684CA3">
        <w:rPr>
          <w:rFonts w:ascii="GHEA Grapalat" w:hAnsi="GHEA Grapalat"/>
          <w:color w:val="000000"/>
          <w:lang w:val="hy-AM"/>
        </w:rPr>
        <w:t xml:space="preserve"> 1</w:t>
      </w:r>
      <w:r w:rsidRPr="00C64A84">
        <w:rPr>
          <w:rFonts w:ascii="GHEA Grapalat" w:hAnsi="GHEA Grapalat"/>
          <w:color w:val="000000"/>
          <w:lang w:val="hy-AM"/>
        </w:rPr>
        <w:t>0/1</w:t>
      </w:r>
    </w:p>
    <w:p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w:t>
      </w:r>
      <w:r w:rsidRPr="00B138F3">
        <w:rPr>
          <w:rFonts w:ascii="GHEA Grapalat" w:eastAsiaTheme="minorHAnsi" w:hAnsi="GHEA Grapalat" w:cstheme="minorBidi"/>
        </w:rPr>
        <w:lastRenderedPageBreak/>
        <w:t xml:space="preserve">обязательства), предусмотренных договором     </w:t>
      </w:r>
      <w:r w:rsidRPr="00B138F3">
        <w:rPr>
          <w:rFonts w:eastAsiaTheme="minorHAnsi" w:cstheme="minorBidi"/>
        </w:rPr>
        <w:t xml:space="preserve"> N</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p>
    <w:p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eastAsiaTheme="minorHAnsi" w:hAnsi="GHEA Grapalat" w:cstheme="minorBidi"/>
        </w:rPr>
        <w:t xml:space="preserve"> (далее-бенефициар) </w:t>
      </w:r>
    </w:p>
    <w:p w:rsidR="007B3F5F" w:rsidRPr="00B138F3"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Style w:val="Strong"/>
          <w:rFonts w:ascii="GHEA Grapalat" w:hAnsi="GHEA Grapalat"/>
          <w:b w:val="0"/>
          <w:sz w:val="18"/>
          <w:szCs w:val="18"/>
        </w:rPr>
        <w:t>наименование заказчика</w:t>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код процедуры</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 заключенного между бенефициаром и принципалом, до</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1) копии заключенного договора N_____________________,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lastRenderedPageBreak/>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rPr>
      </w:pPr>
    </w:p>
    <w:p w:rsidR="006F2F06" w:rsidRDefault="006F2F06" w:rsidP="00B46D58">
      <w:pPr>
        <w:widowControl w:val="0"/>
        <w:spacing w:after="160"/>
        <w:ind w:left="567" w:right="565"/>
        <w:jc w:val="center"/>
        <w:rPr>
          <w:rFonts w:ascii="GHEA Grapalat" w:hAnsi="GHEA Grapalat"/>
          <w:b/>
        </w:rPr>
      </w:pPr>
    </w:p>
    <w:p w:rsidR="006F2F06" w:rsidRPr="00B138F3" w:rsidRDefault="006F2F0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4.1</w:t>
      </w:r>
    </w:p>
    <w:p w:rsidR="006F2F06" w:rsidRPr="00374F4A" w:rsidRDefault="006F2F06" w:rsidP="006F2F06">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AF2B68">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684CA3">
        <w:rPr>
          <w:rFonts w:ascii="GHEA Grapalat" w:hAnsi="GHEA Grapalat"/>
          <w:color w:val="000000"/>
          <w:lang w:val="hy-AM"/>
        </w:rPr>
        <w:t>ԿՀ10Մ</w:t>
      </w:r>
      <w:r w:rsidRPr="00C64A84">
        <w:rPr>
          <w:rFonts w:ascii="GHEA Grapalat" w:hAnsi="GHEA Grapalat"/>
          <w:color w:val="000000"/>
          <w:lang w:val="hy-AM"/>
        </w:rPr>
        <w:t>Դ – ԳՀ</w:t>
      </w:r>
      <w:r w:rsidRPr="00C64A84">
        <w:rPr>
          <w:rFonts w:ascii="GHEA Grapalat" w:hAnsi="GHEA Grapalat"/>
          <w:color w:val="000000"/>
          <w:lang w:val="af-ZA"/>
        </w:rPr>
        <w:t>ԱՊՁԲ</w:t>
      </w:r>
      <w:r w:rsidR="00684CA3">
        <w:rPr>
          <w:rFonts w:ascii="GHEA Grapalat" w:hAnsi="GHEA Grapalat"/>
          <w:color w:val="000000"/>
          <w:lang w:val="hy-AM"/>
        </w:rPr>
        <w:t xml:space="preserve"> 1</w:t>
      </w:r>
      <w:r w:rsidRPr="00C64A84">
        <w:rPr>
          <w:rFonts w:ascii="GHEA Grapalat" w:hAnsi="GHEA Grapalat"/>
          <w:color w:val="000000"/>
          <w:lang w:val="hy-AM"/>
        </w:rPr>
        <w:t>0/1</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7"/>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 xml:space="preserve">действующего на основании устава Компании (далее — Компания), настоящим в </w:t>
      </w:r>
      <w:r w:rsidRPr="00B138F3">
        <w:rPr>
          <w:rFonts w:ascii="GHEA Grapalat" w:hAnsi="GHEA Grapalat"/>
          <w:sz w:val="22"/>
          <w:szCs w:val="22"/>
        </w:rPr>
        <w:lastRenderedPageBreak/>
        <w:t>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 xml:space="preserve">В случае если имеющихся на счете Компании средств недостаточно, Банк-плательщик в течение 2 (двух) рабочих дней после получения платежного требования </w:t>
      </w:r>
      <w:r w:rsidRPr="00B138F3">
        <w:rPr>
          <w:rFonts w:ascii="GHEA Grapalat" w:hAnsi="GHEA Grapalat"/>
          <w:sz w:val="22"/>
          <w:szCs w:val="22"/>
        </w:rPr>
        <w:lastRenderedPageBreak/>
        <w:t>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B138F3" w:rsidTr="0052238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52238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22385">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52238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22385">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52238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22385">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52238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22385">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52238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22385">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52238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22385">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52238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22385">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52238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22385">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52238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22385">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52238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22385">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52238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22385">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52238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22385">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52238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22385">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52238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22385">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52238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22385">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52238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22385">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522385">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522385">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52238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22385">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52238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522385">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522385">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522385">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522385">
            <w:pPr>
              <w:widowControl w:val="0"/>
              <w:spacing w:after="160"/>
              <w:rPr>
                <w:rFonts w:ascii="GHEA Grapalat" w:hAnsi="GHEA Grapalat" w:cs="Sylfaen"/>
              </w:rPr>
            </w:pPr>
          </w:p>
          <w:p w:rsidR="00C3421C" w:rsidRPr="00B138F3" w:rsidRDefault="00C3421C" w:rsidP="00522385">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522385">
            <w:pPr>
              <w:widowControl w:val="0"/>
              <w:spacing w:after="160"/>
              <w:rPr>
                <w:rFonts w:ascii="GHEA Grapalat" w:hAnsi="GHEA Grapalat" w:cs="Sylfaen"/>
              </w:rPr>
            </w:pPr>
          </w:p>
          <w:p w:rsidR="00C3421C" w:rsidRPr="00B138F3" w:rsidRDefault="00C3421C" w:rsidP="00522385">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522385">
            <w:pPr>
              <w:widowControl w:val="0"/>
              <w:spacing w:after="160"/>
              <w:rPr>
                <w:rFonts w:ascii="GHEA Grapalat" w:hAnsi="GHEA Grapalat" w:cs="Sylfaen"/>
              </w:rPr>
            </w:pPr>
          </w:p>
          <w:p w:rsidR="00C3421C" w:rsidRPr="00B138F3" w:rsidRDefault="00C3421C" w:rsidP="00522385">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522385">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522385">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522385">
            <w:pPr>
              <w:widowControl w:val="0"/>
              <w:spacing w:after="160"/>
              <w:rPr>
                <w:rFonts w:ascii="GHEA Grapalat" w:hAnsi="GHEA Grapalat" w:cs="Sylfaen"/>
              </w:rPr>
            </w:pPr>
          </w:p>
          <w:p w:rsidR="00C3421C" w:rsidRPr="00B138F3" w:rsidRDefault="00C3421C" w:rsidP="00522385">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522385">
            <w:pPr>
              <w:widowControl w:val="0"/>
              <w:spacing w:after="160"/>
              <w:jc w:val="right"/>
              <w:rPr>
                <w:rFonts w:ascii="GHEA Grapalat" w:hAnsi="GHEA Grapalat" w:cs="Tahoma"/>
              </w:rPr>
            </w:pPr>
          </w:p>
          <w:p w:rsidR="00C3421C" w:rsidRPr="00B138F3" w:rsidRDefault="00C3421C" w:rsidP="00522385">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522385">
            <w:pPr>
              <w:widowControl w:val="0"/>
              <w:spacing w:after="160"/>
              <w:rPr>
                <w:rFonts w:ascii="GHEA Grapalat" w:hAnsi="GHEA Grapalat" w:cs="Sylfaen"/>
              </w:rPr>
            </w:pPr>
          </w:p>
          <w:p w:rsidR="00C3421C" w:rsidRPr="00B138F3" w:rsidRDefault="00C3421C" w:rsidP="00522385">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522385">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522385">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522385">
            <w:pPr>
              <w:widowControl w:val="0"/>
              <w:spacing w:after="160"/>
              <w:rPr>
                <w:rFonts w:ascii="GHEA Grapalat" w:hAnsi="GHEA Grapalat"/>
              </w:rPr>
            </w:pPr>
          </w:p>
          <w:p w:rsidR="00C3421C" w:rsidRPr="00B138F3" w:rsidRDefault="00C3421C" w:rsidP="00522385">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522385">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522385">
            <w:pPr>
              <w:widowControl w:val="0"/>
              <w:spacing w:after="160"/>
              <w:rPr>
                <w:rFonts w:ascii="GHEA Grapalat" w:hAnsi="GHEA Grapalat" w:cs="Tahoma"/>
              </w:rPr>
            </w:pPr>
          </w:p>
          <w:p w:rsidR="00C3421C" w:rsidRPr="00B138F3" w:rsidRDefault="00C3421C" w:rsidP="00522385">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522385">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522385">
            <w:pPr>
              <w:widowControl w:val="0"/>
              <w:spacing w:after="160"/>
              <w:rPr>
                <w:rFonts w:ascii="GHEA Grapalat" w:hAnsi="GHEA Grapalat" w:cs="Tahoma"/>
              </w:rPr>
            </w:pPr>
          </w:p>
          <w:p w:rsidR="00C3421C" w:rsidRPr="00B138F3" w:rsidRDefault="00C3421C" w:rsidP="00522385">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522385">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522385">
            <w:pPr>
              <w:widowControl w:val="0"/>
              <w:spacing w:after="160"/>
              <w:rPr>
                <w:rFonts w:ascii="GHEA Grapalat" w:hAnsi="GHEA Grapalat" w:cs="Arial"/>
              </w:rPr>
            </w:pPr>
          </w:p>
        </w:tc>
      </w:tr>
      <w:tr w:rsidR="00B138F3" w:rsidRPr="00B138F3" w:rsidTr="00522385">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522385">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522385">
            <w:pPr>
              <w:widowControl w:val="0"/>
              <w:spacing w:after="160"/>
              <w:rPr>
                <w:rFonts w:ascii="GHEA Grapalat" w:hAnsi="GHEA Grapalat" w:cs="Sylfaen"/>
              </w:rPr>
            </w:pPr>
          </w:p>
          <w:p w:rsidR="00C3421C" w:rsidRPr="00B138F3" w:rsidRDefault="00C3421C" w:rsidP="00522385">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522385">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522385">
            <w:pPr>
              <w:widowControl w:val="0"/>
              <w:spacing w:after="160"/>
              <w:rPr>
                <w:rFonts w:ascii="GHEA Grapalat" w:hAnsi="GHEA Grapalat"/>
              </w:rPr>
            </w:pPr>
          </w:p>
          <w:p w:rsidR="00C3421C" w:rsidRPr="00B138F3" w:rsidRDefault="00C3421C" w:rsidP="00522385">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52238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522385">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52238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522385">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522385">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52238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52238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2238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физическим </w:t>
            </w:r>
            <w:r w:rsidRPr="00B138F3">
              <w:rPr>
                <w:rFonts w:ascii="GHEA Grapalat" w:hAnsi="GHEA Grapalat"/>
                <w:sz w:val="18"/>
                <w:szCs w:val="18"/>
              </w:rPr>
              <w:lastRenderedPageBreak/>
              <w:t>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w:t>
            </w:r>
            <w:r w:rsidRPr="00B138F3">
              <w:rPr>
                <w:rFonts w:ascii="GHEA Grapalat" w:hAnsi="GHEA Grapalat"/>
                <w:sz w:val="18"/>
                <w:szCs w:val="18"/>
              </w:rPr>
              <w:lastRenderedPageBreak/>
              <w:t>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52238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52238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w:t>
            </w:r>
            <w:r w:rsidRPr="00B138F3">
              <w:rPr>
                <w:rFonts w:ascii="GHEA Grapalat" w:hAnsi="GHEA Grapalat"/>
                <w:sz w:val="18"/>
                <w:szCs w:val="18"/>
              </w:rPr>
              <w:lastRenderedPageBreak/>
              <w:t>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lastRenderedPageBreak/>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p>
        </w:tc>
      </w:tr>
      <w:tr w:rsidR="00FF3DE9"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522385">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rsidR="006F2F06" w:rsidRPr="00374F4A" w:rsidRDefault="006F2F06" w:rsidP="006F2F06">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AF2B68">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684CA3">
        <w:rPr>
          <w:rFonts w:ascii="GHEA Grapalat" w:hAnsi="GHEA Grapalat"/>
          <w:color w:val="000000"/>
          <w:lang w:val="hy-AM"/>
        </w:rPr>
        <w:t>ԿՀ10Մ</w:t>
      </w:r>
      <w:r w:rsidRPr="00C64A84">
        <w:rPr>
          <w:rFonts w:ascii="GHEA Grapalat" w:hAnsi="GHEA Grapalat"/>
          <w:color w:val="000000"/>
          <w:lang w:val="hy-AM"/>
        </w:rPr>
        <w:t>Դ – ԳՀ</w:t>
      </w:r>
      <w:r w:rsidRPr="00C64A84">
        <w:rPr>
          <w:rFonts w:ascii="GHEA Grapalat" w:hAnsi="GHEA Grapalat"/>
          <w:color w:val="000000"/>
          <w:lang w:val="af-ZA"/>
        </w:rPr>
        <w:t>ԱՊՁԲ</w:t>
      </w:r>
      <w:r w:rsidR="00684CA3">
        <w:rPr>
          <w:rFonts w:ascii="GHEA Grapalat" w:hAnsi="GHEA Grapalat"/>
          <w:color w:val="000000"/>
          <w:lang w:val="hy-AM"/>
        </w:rPr>
        <w:t xml:space="preserve"> 1</w:t>
      </w:r>
      <w:r w:rsidRPr="00C64A84">
        <w:rPr>
          <w:rFonts w:ascii="GHEA Grapalat" w:hAnsi="GHEA Grapalat"/>
          <w:color w:val="000000"/>
          <w:lang w:val="hy-AM"/>
        </w:rPr>
        <w:t>0/1</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ascii="GHEA Grapalat" w:eastAsiaTheme="minorHAnsi" w:hAnsi="GHEA Grapalat" w:cstheme="minorBidi"/>
        </w:rPr>
        <w:t>заключаемым</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B138F3" w:rsidRDefault="005B3A59" w:rsidP="00EE62ED">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w:t>
      </w:r>
      <w:r w:rsidR="00C30BFB" w:rsidRPr="00B138F3">
        <w:rPr>
          <w:rFonts w:ascii="GHEA Grapalat" w:eastAsiaTheme="minorHAnsi" w:hAnsi="GHEA Grapalat" w:cstheme="minorBidi"/>
        </w:rPr>
        <w:t xml:space="preserve"> заключенного между бенефициаром и приципалом,</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номер заключаемого договара</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до двадцатого рабочего дня, следующего за днем полного принятия бенефициаром результата выполнения договора включительно. </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1) копии заключенного договора N_____________________,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eastAsiaTheme="minorHAnsi" w:cstheme="minorBidi"/>
        </w:rPr>
      </w:pPr>
    </w:p>
    <w:p w:rsidR="005B3A59" w:rsidRPr="00B138F3" w:rsidRDefault="005B3A59" w:rsidP="005B3A59">
      <w:pPr>
        <w:pStyle w:val="NormalWeb"/>
        <w:shd w:val="clear" w:color="auto" w:fill="FFFFFF"/>
        <w:spacing w:before="0" w:beforeAutospacing="0" w:after="0" w:afterAutospacing="0"/>
        <w:ind w:firstLine="375"/>
        <w:rPr>
          <w:rStyle w:val="Strong"/>
          <w:rFonts w:ascii="GHEA Grapalat" w:hAnsi="GHEA Grapalat"/>
          <w:b w:val="0"/>
          <w:bCs w:val="0"/>
          <w:sz w:val="20"/>
          <w:szCs w:val="20"/>
        </w:rPr>
      </w:pPr>
    </w:p>
    <w:p w:rsidR="001005B0" w:rsidRPr="00B138F3" w:rsidRDefault="001005B0" w:rsidP="005B3A59">
      <w:pPr>
        <w:widowControl w:val="0"/>
        <w:spacing w:after="160"/>
        <w:ind w:left="567" w:right="565"/>
        <w:jc w:val="both"/>
        <w:rPr>
          <w:rFonts w:ascii="GHEA Grapalat" w:hAnsi="GHEA Grapalat"/>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rPr>
      </w:pPr>
    </w:p>
    <w:p w:rsidR="006F2F06" w:rsidRDefault="006F2F06" w:rsidP="00B46D58">
      <w:pPr>
        <w:widowControl w:val="0"/>
        <w:spacing w:after="160"/>
        <w:ind w:left="567" w:right="565"/>
        <w:jc w:val="center"/>
        <w:rPr>
          <w:rFonts w:ascii="GHEA Grapalat" w:hAnsi="GHEA Grapalat"/>
          <w:b/>
        </w:rPr>
      </w:pPr>
    </w:p>
    <w:p w:rsidR="006F2F06" w:rsidRPr="00B138F3" w:rsidRDefault="006F2F06"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6F2F06" w:rsidRPr="00374F4A" w:rsidRDefault="006F2F06" w:rsidP="006F2F06">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AF2B68">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684CA3">
        <w:rPr>
          <w:rFonts w:ascii="GHEA Grapalat" w:hAnsi="GHEA Grapalat"/>
          <w:color w:val="000000"/>
          <w:lang w:val="hy-AM"/>
        </w:rPr>
        <w:t>ԿՀ10Մ</w:t>
      </w:r>
      <w:r w:rsidRPr="00C64A84">
        <w:rPr>
          <w:rFonts w:ascii="GHEA Grapalat" w:hAnsi="GHEA Grapalat"/>
          <w:color w:val="000000"/>
          <w:lang w:val="hy-AM"/>
        </w:rPr>
        <w:t>Դ – ԳՀ</w:t>
      </w:r>
      <w:r w:rsidRPr="00C64A84">
        <w:rPr>
          <w:rFonts w:ascii="GHEA Grapalat" w:hAnsi="GHEA Grapalat"/>
          <w:color w:val="000000"/>
          <w:lang w:val="af-ZA"/>
        </w:rPr>
        <w:t>ԱՊՁԲ</w:t>
      </w:r>
      <w:r w:rsidR="00684CA3">
        <w:rPr>
          <w:rFonts w:ascii="GHEA Grapalat" w:hAnsi="GHEA Grapalat"/>
          <w:color w:val="000000"/>
          <w:lang w:val="hy-AM"/>
        </w:rPr>
        <w:t xml:space="preserve"> 1</w:t>
      </w:r>
      <w:r w:rsidRPr="00C64A84">
        <w:rPr>
          <w:rFonts w:ascii="GHEA Grapalat" w:hAnsi="GHEA Grapalat"/>
          <w:color w:val="000000"/>
          <w:lang w:val="hy-AM"/>
        </w:rPr>
        <w:t>0/1</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522385">
        <w:tc>
          <w:tcPr>
            <w:tcW w:w="4786" w:type="dxa"/>
          </w:tcPr>
          <w:p w:rsidR="000A214C" w:rsidRPr="00680064" w:rsidRDefault="000A214C" w:rsidP="00522385">
            <w:pPr>
              <w:widowControl w:val="0"/>
              <w:spacing w:after="160"/>
              <w:rPr>
                <w:rFonts w:ascii="GHEA Grapalat" w:hAnsi="GHEA Grapalat" w:cs="GHEA Grapalat"/>
                <w:b/>
                <w:lang w:val="en-US"/>
              </w:rPr>
            </w:pPr>
            <w:r w:rsidRPr="00B138F3">
              <w:rPr>
                <w:rFonts w:ascii="GHEA Grapalat" w:hAnsi="GHEA Grapalat"/>
              </w:rPr>
              <w:t xml:space="preserve">г. </w:t>
            </w:r>
            <w:r w:rsidR="00680064">
              <w:rPr>
                <w:rFonts w:ascii="GHEA Grapalat" w:hAnsi="GHEA Grapalat"/>
                <w:lang w:val="en-US"/>
              </w:rPr>
              <w:t>Капан</w:t>
            </w:r>
          </w:p>
        </w:tc>
        <w:tc>
          <w:tcPr>
            <w:tcW w:w="4500" w:type="dxa"/>
          </w:tcPr>
          <w:p w:rsidR="000A214C" w:rsidRPr="00B138F3" w:rsidRDefault="000A214C" w:rsidP="00522385">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8"/>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 xml:space="preserve">В случае если в течение десяти рабочих дней после представления </w:t>
      </w:r>
      <w:r w:rsidRPr="00B138F3">
        <w:rPr>
          <w:rFonts w:ascii="GHEA Grapalat" w:hAnsi="GHEA Grapalat"/>
        </w:rPr>
        <w:lastRenderedPageBreak/>
        <w:t>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tblPr>
      <w:tblGrid>
        <w:gridCol w:w="5616"/>
        <w:gridCol w:w="5364"/>
      </w:tblGrid>
      <w:tr w:rsidR="00B138F3" w:rsidRPr="00B138F3" w:rsidTr="0052238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22385">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52238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22385">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52238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22385">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52238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22385">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52238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22385">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52238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22385">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52238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22385">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52238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22385">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52238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22385">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52238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22385">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52238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22385">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52238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22385">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52238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22385">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52238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22385">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52238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22385">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52238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22385">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52238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22385">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522385">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522385">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52238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22385">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52238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522385">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522385">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522385">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522385">
            <w:pPr>
              <w:widowControl w:val="0"/>
              <w:spacing w:after="160"/>
              <w:rPr>
                <w:rFonts w:ascii="GHEA Grapalat" w:hAnsi="GHEA Grapalat" w:cs="Sylfaen"/>
              </w:rPr>
            </w:pPr>
          </w:p>
          <w:p w:rsidR="00BE2572" w:rsidRPr="00B138F3" w:rsidRDefault="00BE2572" w:rsidP="00522385">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522385">
            <w:pPr>
              <w:widowControl w:val="0"/>
              <w:spacing w:after="160"/>
              <w:rPr>
                <w:rFonts w:ascii="GHEA Grapalat" w:hAnsi="GHEA Grapalat" w:cs="Sylfaen"/>
              </w:rPr>
            </w:pPr>
          </w:p>
          <w:p w:rsidR="00BE2572" w:rsidRPr="00B138F3" w:rsidRDefault="00BE2572" w:rsidP="00522385">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522385">
            <w:pPr>
              <w:widowControl w:val="0"/>
              <w:spacing w:after="160"/>
              <w:rPr>
                <w:rFonts w:ascii="GHEA Grapalat" w:hAnsi="GHEA Grapalat" w:cs="Sylfaen"/>
              </w:rPr>
            </w:pPr>
          </w:p>
          <w:p w:rsidR="00BE2572" w:rsidRPr="00B138F3" w:rsidRDefault="00BE2572" w:rsidP="00522385">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522385">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522385">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522385">
            <w:pPr>
              <w:widowControl w:val="0"/>
              <w:spacing w:after="160"/>
              <w:rPr>
                <w:rFonts w:ascii="GHEA Grapalat" w:hAnsi="GHEA Grapalat" w:cs="Sylfaen"/>
              </w:rPr>
            </w:pPr>
          </w:p>
          <w:p w:rsidR="00BE2572" w:rsidRPr="00B138F3" w:rsidRDefault="00BE2572" w:rsidP="00522385">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522385">
            <w:pPr>
              <w:widowControl w:val="0"/>
              <w:spacing w:after="160"/>
              <w:jc w:val="right"/>
              <w:rPr>
                <w:rFonts w:ascii="GHEA Grapalat" w:hAnsi="GHEA Grapalat" w:cs="Tahoma"/>
              </w:rPr>
            </w:pPr>
          </w:p>
          <w:p w:rsidR="00BE2572" w:rsidRPr="00B138F3" w:rsidRDefault="00BE2572" w:rsidP="00522385">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522385">
            <w:pPr>
              <w:widowControl w:val="0"/>
              <w:spacing w:after="160"/>
              <w:rPr>
                <w:rFonts w:ascii="GHEA Grapalat" w:hAnsi="GHEA Grapalat" w:cs="Sylfaen"/>
              </w:rPr>
            </w:pPr>
          </w:p>
          <w:p w:rsidR="00BE2572" w:rsidRPr="00B138F3" w:rsidRDefault="00BE2572" w:rsidP="00522385">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522385">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522385">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522385">
            <w:pPr>
              <w:widowControl w:val="0"/>
              <w:spacing w:after="160"/>
              <w:rPr>
                <w:rFonts w:ascii="GHEA Grapalat" w:hAnsi="GHEA Grapalat"/>
              </w:rPr>
            </w:pPr>
          </w:p>
          <w:p w:rsidR="00BE2572" w:rsidRPr="00B138F3" w:rsidRDefault="00BE2572" w:rsidP="00522385">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522385">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522385">
            <w:pPr>
              <w:widowControl w:val="0"/>
              <w:spacing w:after="160"/>
              <w:rPr>
                <w:rFonts w:ascii="GHEA Grapalat" w:hAnsi="GHEA Grapalat" w:cs="Tahoma"/>
              </w:rPr>
            </w:pPr>
          </w:p>
          <w:p w:rsidR="00BE2572" w:rsidRPr="00B138F3" w:rsidRDefault="00BE2572" w:rsidP="00522385">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522385">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522385">
            <w:pPr>
              <w:widowControl w:val="0"/>
              <w:spacing w:after="160"/>
              <w:rPr>
                <w:rFonts w:ascii="GHEA Grapalat" w:hAnsi="GHEA Grapalat" w:cs="Tahoma"/>
              </w:rPr>
            </w:pPr>
          </w:p>
          <w:p w:rsidR="00BE2572" w:rsidRPr="00B138F3" w:rsidRDefault="00BE2572" w:rsidP="00522385">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522385">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522385">
            <w:pPr>
              <w:widowControl w:val="0"/>
              <w:spacing w:after="160"/>
              <w:rPr>
                <w:rFonts w:ascii="GHEA Grapalat" w:hAnsi="GHEA Grapalat" w:cs="Arial"/>
              </w:rPr>
            </w:pPr>
          </w:p>
        </w:tc>
      </w:tr>
      <w:tr w:rsidR="00B138F3" w:rsidRPr="00B138F3" w:rsidTr="00522385">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522385">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522385">
            <w:pPr>
              <w:widowControl w:val="0"/>
              <w:spacing w:after="160"/>
              <w:rPr>
                <w:rFonts w:ascii="GHEA Grapalat" w:hAnsi="GHEA Grapalat" w:cs="Sylfaen"/>
              </w:rPr>
            </w:pPr>
          </w:p>
          <w:p w:rsidR="00BE2572" w:rsidRPr="00B138F3" w:rsidRDefault="00BE2572" w:rsidP="00522385">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522385">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522385">
            <w:pPr>
              <w:widowControl w:val="0"/>
              <w:spacing w:after="160"/>
              <w:rPr>
                <w:rFonts w:ascii="GHEA Grapalat" w:hAnsi="GHEA Grapalat"/>
              </w:rPr>
            </w:pPr>
          </w:p>
          <w:p w:rsidR="00BE2572" w:rsidRPr="00B138F3" w:rsidRDefault="00BE2572" w:rsidP="00522385">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52238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522385">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52238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522385">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522385">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52238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52238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2238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физическим </w:t>
            </w:r>
            <w:r w:rsidRPr="00B138F3">
              <w:rPr>
                <w:rFonts w:ascii="GHEA Grapalat" w:hAnsi="GHEA Grapalat"/>
                <w:sz w:val="18"/>
                <w:szCs w:val="18"/>
              </w:rPr>
              <w:lastRenderedPageBreak/>
              <w:t>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w:t>
            </w:r>
            <w:r w:rsidRPr="00B138F3">
              <w:rPr>
                <w:rFonts w:ascii="GHEA Grapalat" w:hAnsi="GHEA Grapalat"/>
                <w:sz w:val="18"/>
                <w:szCs w:val="18"/>
              </w:rPr>
              <w:lastRenderedPageBreak/>
              <w:t>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52238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52238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w:t>
            </w:r>
            <w:r w:rsidRPr="00B138F3">
              <w:rPr>
                <w:rFonts w:ascii="GHEA Grapalat" w:hAnsi="GHEA Grapalat"/>
                <w:sz w:val="18"/>
                <w:szCs w:val="18"/>
              </w:rPr>
              <w:lastRenderedPageBreak/>
              <w:t>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lastRenderedPageBreak/>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p>
        </w:tc>
      </w:tr>
      <w:tr w:rsidR="00B138F3"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p>
        </w:tc>
      </w:tr>
      <w:tr w:rsidR="00FF3DE9" w:rsidRPr="00B138F3" w:rsidTr="0052238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52238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522385">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6F2F06" w:rsidRPr="00374F4A" w:rsidRDefault="006F2F06" w:rsidP="006F2F06">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AF2B68">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684CA3">
        <w:rPr>
          <w:rFonts w:ascii="GHEA Grapalat" w:hAnsi="GHEA Grapalat"/>
          <w:color w:val="000000"/>
          <w:lang w:val="hy-AM"/>
        </w:rPr>
        <w:t>ԿՀ10Մ</w:t>
      </w:r>
      <w:r w:rsidRPr="00C64A84">
        <w:rPr>
          <w:rFonts w:ascii="GHEA Grapalat" w:hAnsi="GHEA Grapalat"/>
          <w:color w:val="000000"/>
          <w:lang w:val="hy-AM"/>
        </w:rPr>
        <w:t>Դ – ԳՀ</w:t>
      </w:r>
      <w:r w:rsidRPr="00C64A84">
        <w:rPr>
          <w:rFonts w:ascii="GHEA Grapalat" w:hAnsi="GHEA Grapalat"/>
          <w:color w:val="000000"/>
          <w:lang w:val="af-ZA"/>
        </w:rPr>
        <w:t>ԱՊՁԲ</w:t>
      </w:r>
      <w:r w:rsidR="00684CA3">
        <w:rPr>
          <w:rFonts w:ascii="GHEA Grapalat" w:hAnsi="GHEA Grapalat"/>
          <w:color w:val="000000"/>
          <w:lang w:val="hy-AM"/>
        </w:rPr>
        <w:t xml:space="preserve"> 1</w:t>
      </w:r>
      <w:r w:rsidRPr="00C64A84">
        <w:rPr>
          <w:rFonts w:ascii="GHEA Grapalat" w:hAnsi="GHEA Grapalat"/>
          <w:color w:val="000000"/>
          <w:lang w:val="hy-AM"/>
        </w:rPr>
        <w:t>0/1</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и__________________, в лице директора_____________________,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 xml:space="preserve">отказываться от исполнения договора и требовать возврата </w:t>
      </w:r>
      <w:r w:rsidRPr="00B138F3">
        <w:rPr>
          <w:rFonts w:ascii="GHEA Grapalat" w:hAnsi="GHEA Grapalat"/>
        </w:rPr>
        <w:lastRenderedPageBreak/>
        <w:t>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Передавать Покупателю товар предусмотренногодоговором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19"/>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FootnoteReference"/>
          <w:rFonts w:ascii="GHEA Grapalat" w:hAnsi="GHEA Grapalat"/>
        </w:rPr>
        <w:footnoteReference w:customMarkFollows="1" w:id="20"/>
        <w:t>18</w:t>
      </w:r>
      <w:r w:rsidR="00C45B20"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w:t>
      </w:r>
      <w:r w:rsidRPr="00B138F3">
        <w:rPr>
          <w:rFonts w:ascii="GHEA Grapalat" w:hAnsi="GHEA Grapalat"/>
        </w:rPr>
        <w:lastRenderedPageBreak/>
        <w:t>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21"/>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 xml:space="preserve">Предусмотренные пунктами 6.2 и 6.3 договора пеня и штраф исчисляются и зачитываются вместе с суммами, подлежащими уплате </w:t>
      </w:r>
      <w:r w:rsidRPr="00B138F3">
        <w:rPr>
          <w:rFonts w:ascii="GHEA Grapalat" w:hAnsi="GHEA Grapalat"/>
        </w:rPr>
        <w:lastRenderedPageBreak/>
        <w:t>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Fonts w:ascii="GHEA Grapalat" w:hAnsi="GHEA Grapalat"/>
        </w:rPr>
        <w:footnoteReference w:customMarkFollows="1" w:id="22"/>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w:t>
      </w:r>
      <w:r w:rsidRPr="00B138F3">
        <w:rPr>
          <w:rFonts w:ascii="GHEA Grapalat" w:hAnsi="GHEA Grapalat"/>
        </w:rPr>
        <w:lastRenderedPageBreak/>
        <w:t>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23"/>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24"/>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 xml:space="preserve">При этом, в установленном настоящим пунктом случае срок поставки товара может </w:t>
      </w:r>
      <w:r w:rsidRPr="00B138F3">
        <w:rPr>
          <w:rFonts w:ascii="GHEA Grapalat" w:hAnsi="GHEA Grapalat"/>
        </w:rPr>
        <w:lastRenderedPageBreak/>
        <w:t>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B138F3">
        <w:rPr>
          <w:rFonts w:ascii="GHEA Grapalat" w:hAnsi="GHEA Grapalat"/>
        </w:rPr>
        <w:lastRenderedPageBreak/>
        <w:t xml:space="preserve">представленные </w:t>
      </w:r>
      <w:r w:rsidRPr="00B138F3">
        <w:rPr>
          <w:rFonts w:ascii="GHEA Grapalat" w:hAnsi="GHEA Grapalat"/>
        </w:rPr>
        <w:t xml:space="preserve">Продавцом в виде неустойки </w:t>
      </w:r>
      <w:r w:rsidR="009673B8" w:rsidRPr="00B138F3">
        <w:rPr>
          <w:rFonts w:ascii="GHEA Grapalat" w:hAnsi="GHEA Grapalat"/>
        </w:rPr>
        <w:t xml:space="preserve">обеспечения квалификации и </w:t>
      </w:r>
      <w:r w:rsidRPr="00B138F3">
        <w:rPr>
          <w:rFonts w:ascii="GHEA Grapalat" w:hAnsi="GHEA Grapalat"/>
        </w:rPr>
        <w:t>договора в размере предусмот</w:t>
      </w:r>
      <w:r w:rsidR="008707D8">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w:t>
      </w:r>
      <w:r w:rsidR="000B33B2" w:rsidRPr="00B138F3">
        <w:rPr>
          <w:rFonts w:ascii="GHEA Grapalat" w:hAnsi="GHEA Grapalat"/>
        </w:rPr>
        <w:t xml:space="preserve">17 </w:t>
      </w:r>
      <w:r w:rsidRPr="00B138F3">
        <w:rPr>
          <w:rFonts w:ascii="GHEA Grapalat" w:hAnsi="GHEA Grapalat"/>
        </w:rPr>
        <w:t xml:space="preserve">пункта 32 Приложения № </w:t>
      </w:r>
      <w:r w:rsidR="006E50E4">
        <w:rPr>
          <w:rFonts w:ascii="GHEA Grapalat" w:hAnsi="GHEA Grapalat"/>
        </w:rPr>
        <w:t>1</w:t>
      </w:r>
      <w:r w:rsidRPr="00B138F3">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B138F3">
        <w:rPr>
          <w:rFonts w:ascii="GHEA Grapalat" w:hAnsi="GHEA Grapalat"/>
        </w:rPr>
        <w:t xml:space="preserve">обеспечений квалификации и </w:t>
      </w:r>
      <w:r w:rsidRPr="00B138F3">
        <w:rPr>
          <w:rFonts w:ascii="GHEA Grapalat" w:hAnsi="GHEA Grapalat"/>
        </w:rPr>
        <w:t xml:space="preserve">договора </w:t>
      </w:r>
      <w:r w:rsidR="00CD7A4F" w:rsidRPr="00B138F3">
        <w:rPr>
          <w:rFonts w:ascii="GHEA Grapalat" w:hAnsi="GHEA Grapalat"/>
        </w:rPr>
        <w:t xml:space="preserve">представленных </w:t>
      </w:r>
      <w:r w:rsidRPr="00B138F3">
        <w:rPr>
          <w:rFonts w:ascii="GHEA Grapalat" w:hAnsi="GHEA Grapalat"/>
        </w:rPr>
        <w:t xml:space="preserve">в виде неустойки, также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FootnoteReference"/>
          <w:rFonts w:ascii="GHEA Grapalat" w:hAnsi="GHEA Grapalat"/>
        </w:rPr>
        <w:footnoteReference w:customMarkFollows="1" w:id="25"/>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3"/>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26"/>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2059"/>
        <w:gridCol w:w="1235"/>
        <w:gridCol w:w="466"/>
        <w:gridCol w:w="294"/>
        <w:gridCol w:w="981"/>
        <w:gridCol w:w="2631"/>
        <w:gridCol w:w="731"/>
        <w:gridCol w:w="354"/>
        <w:gridCol w:w="1559"/>
        <w:gridCol w:w="1134"/>
        <w:gridCol w:w="850"/>
        <w:gridCol w:w="679"/>
        <w:gridCol w:w="709"/>
        <w:gridCol w:w="1426"/>
      </w:tblGrid>
      <w:tr w:rsidR="00B138F3" w:rsidRPr="00B138F3" w:rsidTr="004F7F4D">
        <w:trPr>
          <w:jc w:val="center"/>
        </w:trPr>
        <w:tc>
          <w:tcPr>
            <w:tcW w:w="16350" w:type="dxa"/>
            <w:gridSpan w:val="15"/>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4F7F4D">
        <w:trPr>
          <w:trHeight w:val="219"/>
          <w:jc w:val="center"/>
        </w:trPr>
        <w:tc>
          <w:tcPr>
            <w:tcW w:w="1242"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059"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701" w:type="dxa"/>
            <w:gridSpan w:val="2"/>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275" w:type="dxa"/>
            <w:gridSpan w:val="2"/>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знак,марка</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FootnoteReference"/>
                <w:rFonts w:ascii="GHEA Grapalat" w:hAnsi="GHEA Grapalat"/>
                <w:sz w:val="16"/>
                <w:szCs w:val="16"/>
              </w:rPr>
              <w:footnoteReference w:customMarkFollows="1" w:id="27"/>
              <w:t>**</w:t>
            </w:r>
          </w:p>
        </w:tc>
        <w:tc>
          <w:tcPr>
            <w:tcW w:w="2631"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gridSpan w:val="2"/>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0" w:type="dxa"/>
            <w:vMerge w:val="restart"/>
            <w:vAlign w:val="center"/>
          </w:tcPr>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4F7F4D">
        <w:trPr>
          <w:trHeight w:val="445"/>
          <w:jc w:val="center"/>
        </w:trPr>
        <w:tc>
          <w:tcPr>
            <w:tcW w:w="1242" w:type="dxa"/>
            <w:vMerge/>
            <w:vAlign w:val="center"/>
          </w:tcPr>
          <w:p w:rsidR="00071D1C" w:rsidRPr="00B138F3" w:rsidRDefault="00071D1C" w:rsidP="00B46D58">
            <w:pPr>
              <w:widowControl w:val="0"/>
              <w:jc w:val="center"/>
              <w:rPr>
                <w:rFonts w:ascii="GHEA Grapalat" w:hAnsi="GHEA Grapalat"/>
                <w:sz w:val="16"/>
                <w:szCs w:val="16"/>
              </w:rPr>
            </w:pPr>
          </w:p>
        </w:tc>
        <w:tc>
          <w:tcPr>
            <w:tcW w:w="2059" w:type="dxa"/>
            <w:vMerge/>
            <w:vAlign w:val="center"/>
          </w:tcPr>
          <w:p w:rsidR="00071D1C" w:rsidRPr="00B138F3" w:rsidRDefault="00071D1C" w:rsidP="00B46D58">
            <w:pPr>
              <w:widowControl w:val="0"/>
              <w:jc w:val="center"/>
              <w:rPr>
                <w:rFonts w:ascii="GHEA Grapalat" w:hAnsi="GHEA Grapalat"/>
                <w:sz w:val="16"/>
                <w:szCs w:val="16"/>
              </w:rPr>
            </w:pPr>
          </w:p>
        </w:tc>
        <w:tc>
          <w:tcPr>
            <w:tcW w:w="1701" w:type="dxa"/>
            <w:gridSpan w:val="2"/>
            <w:vMerge/>
            <w:vAlign w:val="center"/>
          </w:tcPr>
          <w:p w:rsidR="00071D1C" w:rsidRPr="00B138F3" w:rsidRDefault="00071D1C" w:rsidP="00B46D58">
            <w:pPr>
              <w:widowControl w:val="0"/>
              <w:jc w:val="center"/>
              <w:rPr>
                <w:rFonts w:ascii="GHEA Grapalat" w:hAnsi="GHEA Grapalat"/>
                <w:sz w:val="16"/>
                <w:szCs w:val="16"/>
              </w:rPr>
            </w:pPr>
          </w:p>
        </w:tc>
        <w:tc>
          <w:tcPr>
            <w:tcW w:w="1275" w:type="dxa"/>
            <w:gridSpan w:val="2"/>
            <w:vMerge/>
            <w:vAlign w:val="center"/>
          </w:tcPr>
          <w:p w:rsidR="00071D1C" w:rsidRPr="00B138F3" w:rsidRDefault="00071D1C" w:rsidP="00B46D58">
            <w:pPr>
              <w:widowControl w:val="0"/>
              <w:jc w:val="center"/>
              <w:rPr>
                <w:rFonts w:ascii="GHEA Grapalat" w:hAnsi="GHEA Grapalat"/>
                <w:sz w:val="16"/>
                <w:szCs w:val="16"/>
              </w:rPr>
            </w:pPr>
          </w:p>
        </w:tc>
        <w:tc>
          <w:tcPr>
            <w:tcW w:w="2631" w:type="dxa"/>
            <w:vMerge/>
            <w:vAlign w:val="center"/>
          </w:tcPr>
          <w:p w:rsidR="00071D1C" w:rsidRPr="00B138F3" w:rsidRDefault="00071D1C" w:rsidP="00B46D58">
            <w:pPr>
              <w:widowControl w:val="0"/>
              <w:jc w:val="center"/>
              <w:rPr>
                <w:rFonts w:ascii="GHEA Grapalat" w:hAnsi="GHEA Grapalat"/>
                <w:sz w:val="16"/>
                <w:szCs w:val="16"/>
              </w:rPr>
            </w:pPr>
          </w:p>
        </w:tc>
        <w:tc>
          <w:tcPr>
            <w:tcW w:w="1085" w:type="dxa"/>
            <w:gridSpan w:val="2"/>
            <w:vMerge/>
            <w:vAlign w:val="center"/>
          </w:tcPr>
          <w:p w:rsidR="00071D1C" w:rsidRPr="00B138F3" w:rsidRDefault="00071D1C" w:rsidP="00B46D58">
            <w:pPr>
              <w:widowControl w:val="0"/>
              <w:jc w:val="center"/>
              <w:rPr>
                <w:rFonts w:ascii="GHEA Grapalat" w:hAnsi="GHEA Grapalat"/>
                <w:sz w:val="16"/>
                <w:szCs w:val="16"/>
              </w:rPr>
            </w:pPr>
          </w:p>
        </w:tc>
        <w:tc>
          <w:tcPr>
            <w:tcW w:w="1559" w:type="dxa"/>
            <w:vMerge/>
            <w:vAlign w:val="center"/>
          </w:tcPr>
          <w:p w:rsidR="00071D1C" w:rsidRPr="00B138F3" w:rsidRDefault="00071D1C" w:rsidP="00B46D58">
            <w:pPr>
              <w:widowControl w:val="0"/>
              <w:jc w:val="center"/>
              <w:rPr>
                <w:rFonts w:ascii="GHEA Grapalat" w:hAnsi="GHEA Grapalat"/>
                <w:sz w:val="16"/>
                <w:szCs w:val="16"/>
              </w:rPr>
            </w:pPr>
          </w:p>
        </w:tc>
        <w:tc>
          <w:tcPr>
            <w:tcW w:w="1134" w:type="dxa"/>
            <w:vMerge/>
            <w:vAlign w:val="center"/>
          </w:tcPr>
          <w:p w:rsidR="00071D1C" w:rsidRPr="00B138F3" w:rsidRDefault="00071D1C" w:rsidP="00B46D58">
            <w:pPr>
              <w:widowControl w:val="0"/>
              <w:jc w:val="center"/>
              <w:rPr>
                <w:rFonts w:ascii="GHEA Grapalat" w:hAnsi="GHEA Grapalat"/>
                <w:sz w:val="16"/>
                <w:szCs w:val="16"/>
              </w:rPr>
            </w:pPr>
          </w:p>
        </w:tc>
        <w:tc>
          <w:tcPr>
            <w:tcW w:w="850" w:type="dxa"/>
            <w:vMerge/>
            <w:vAlign w:val="center"/>
          </w:tcPr>
          <w:p w:rsidR="00071D1C" w:rsidRPr="00B138F3" w:rsidRDefault="00071D1C" w:rsidP="00B46D58">
            <w:pPr>
              <w:widowControl w:val="0"/>
              <w:jc w:val="center"/>
              <w:rPr>
                <w:rFonts w:ascii="GHEA Grapalat" w:hAnsi="GHEA Grapalat"/>
                <w:sz w:val="16"/>
                <w:szCs w:val="16"/>
              </w:rPr>
            </w:pPr>
          </w:p>
        </w:tc>
        <w:tc>
          <w:tcPr>
            <w:tcW w:w="679" w:type="dxa"/>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709" w:type="dxa"/>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426" w:type="dxa"/>
            <w:vAlign w:val="center"/>
          </w:tcPr>
          <w:p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FootnoteReference"/>
                <w:rFonts w:ascii="GHEA Grapalat" w:hAnsi="GHEA Grapalat"/>
                <w:sz w:val="16"/>
                <w:szCs w:val="16"/>
              </w:rPr>
              <w:footnoteReference w:customMarkFollows="1" w:id="28"/>
              <w:t>***</w:t>
            </w:r>
          </w:p>
        </w:tc>
      </w:tr>
      <w:tr w:rsidR="00D106CA" w:rsidRPr="00B138F3" w:rsidTr="004F7F4D">
        <w:trPr>
          <w:trHeight w:val="246"/>
          <w:jc w:val="center"/>
        </w:trPr>
        <w:tc>
          <w:tcPr>
            <w:tcW w:w="1242" w:type="dxa"/>
          </w:tcPr>
          <w:p w:rsidR="00D106CA" w:rsidRPr="00FA0050" w:rsidRDefault="00D106CA" w:rsidP="00320BE2">
            <w:pPr>
              <w:widowControl w:val="0"/>
              <w:jc w:val="center"/>
              <w:rPr>
                <w:rFonts w:ascii="GHEA Grapalat" w:hAnsi="GHEA Grapalat"/>
                <w:sz w:val="16"/>
                <w:szCs w:val="16"/>
                <w:lang w:val="en-GB"/>
              </w:rPr>
            </w:pPr>
            <w:r>
              <w:rPr>
                <w:rFonts w:ascii="GHEA Grapalat" w:hAnsi="GHEA Grapalat"/>
                <w:sz w:val="16"/>
                <w:szCs w:val="16"/>
                <w:lang w:val="en-GB"/>
              </w:rPr>
              <w:t>1</w:t>
            </w:r>
          </w:p>
        </w:tc>
        <w:tc>
          <w:tcPr>
            <w:tcW w:w="2059" w:type="dxa"/>
            <w:vAlign w:val="bottom"/>
          </w:tcPr>
          <w:p w:rsidR="00D106CA" w:rsidRPr="004F7F4D" w:rsidRDefault="004F7F4D" w:rsidP="00320BE2">
            <w:pPr>
              <w:rPr>
                <w:rFonts w:ascii="Calibri" w:hAnsi="Calibri" w:cs="Calibri"/>
                <w:sz w:val="18"/>
                <w:szCs w:val="18"/>
                <w:lang w:val="en-US"/>
              </w:rPr>
            </w:pPr>
            <w:r>
              <w:rPr>
                <w:rFonts w:ascii="Calibri" w:hAnsi="Calibri" w:cs="Calibri"/>
                <w:sz w:val="18"/>
                <w:szCs w:val="18"/>
                <w:lang w:val="en-US"/>
              </w:rPr>
              <w:t>15511200</w:t>
            </w:r>
          </w:p>
        </w:tc>
        <w:tc>
          <w:tcPr>
            <w:tcW w:w="1701" w:type="dxa"/>
            <w:gridSpan w:val="2"/>
          </w:tcPr>
          <w:p w:rsidR="00D106CA" w:rsidRDefault="00D106CA" w:rsidP="00320BE2">
            <w:pPr>
              <w:rPr>
                <w:lang w:val="en-US"/>
              </w:rPr>
            </w:pPr>
          </w:p>
          <w:p w:rsidR="00D106CA" w:rsidRDefault="00D106CA" w:rsidP="00320BE2">
            <w:pPr>
              <w:rPr>
                <w:lang w:val="en-US"/>
              </w:rPr>
            </w:pPr>
          </w:p>
          <w:p w:rsidR="00D106CA" w:rsidRPr="00692BA1" w:rsidRDefault="00D106CA" w:rsidP="00320BE2">
            <w:pPr>
              <w:rPr>
                <w:lang w:val="en-GB"/>
              </w:rPr>
            </w:pPr>
            <w:r>
              <w:rPr>
                <w:lang w:val="en-US"/>
              </w:rPr>
              <w:t>М</w:t>
            </w:r>
            <w:r>
              <w:rPr>
                <w:lang w:val="en-GB"/>
              </w:rPr>
              <w:t>олоко</w:t>
            </w:r>
          </w:p>
        </w:tc>
        <w:tc>
          <w:tcPr>
            <w:tcW w:w="1275" w:type="dxa"/>
            <w:gridSpan w:val="2"/>
          </w:tcPr>
          <w:p w:rsidR="00D106CA" w:rsidRPr="00B138F3" w:rsidRDefault="00D106CA" w:rsidP="00320BE2">
            <w:pPr>
              <w:widowControl w:val="0"/>
              <w:jc w:val="center"/>
              <w:rPr>
                <w:rFonts w:ascii="GHEA Grapalat" w:hAnsi="GHEA Grapalat"/>
                <w:sz w:val="16"/>
                <w:szCs w:val="16"/>
              </w:rPr>
            </w:pPr>
          </w:p>
        </w:tc>
        <w:tc>
          <w:tcPr>
            <w:tcW w:w="2631" w:type="dxa"/>
            <w:vAlign w:val="center"/>
          </w:tcPr>
          <w:p w:rsidR="00D106CA" w:rsidRPr="007601C9" w:rsidRDefault="00D106CA" w:rsidP="00320BE2">
            <w:pPr>
              <w:jc w:val="center"/>
              <w:rPr>
                <w:rFonts w:ascii="Arial Unicode" w:hAnsi="Arial Unicode" w:cs="Calibri"/>
                <w:color w:val="000000"/>
                <w:sz w:val="14"/>
                <w:szCs w:val="14"/>
              </w:rPr>
            </w:pPr>
            <w:r w:rsidRPr="007601C9">
              <w:rPr>
                <w:rFonts w:ascii="Arial Unicode" w:hAnsi="Arial Unicode" w:cs="Calibri"/>
                <w:color w:val="000000"/>
                <w:sz w:val="14"/>
                <w:szCs w:val="14"/>
              </w:rPr>
              <w:t>Постеризованное коровье молоко с жирностью 2,5% кослотность 16-21ОТ, ГОСТ 13277-79.</w:t>
            </w:r>
            <w:r w:rsidRPr="007601C9">
              <w:rPr>
                <w:rFonts w:ascii="Arial Unicode" w:hAnsi="Arial Unicode" w:cs="Calibri"/>
                <w:color w:val="000000"/>
                <w:sz w:val="14"/>
                <w:szCs w:val="14"/>
              </w:rPr>
              <w:br/>
              <w:t xml:space="preserve">Безапасность и маркировка; </w:t>
            </w:r>
            <w:r w:rsidRPr="003E20F1">
              <w:rPr>
                <w:rFonts w:ascii="Arial Unicode" w:hAnsi="Arial Unicode" w:cs="Calibri"/>
                <w:color w:val="000000"/>
                <w:sz w:val="14"/>
                <w:szCs w:val="14"/>
                <w:lang w:val="en-GB"/>
              </w:rPr>
              <w:t>N</w:t>
            </w:r>
            <w:r w:rsidRPr="007601C9">
              <w:rPr>
                <w:rFonts w:ascii="Arial Unicode" w:hAnsi="Arial Unicode" w:cs="Calibri"/>
                <w:color w:val="000000"/>
                <w:sz w:val="14"/>
                <w:szCs w:val="14"/>
              </w:rPr>
              <w:t xml:space="preserve"> 2-</w:t>
            </w:r>
            <w:r w:rsidRPr="003E20F1">
              <w:rPr>
                <w:rFonts w:ascii="Arial Unicode" w:hAnsi="Arial Unicode" w:cs="Calibri"/>
                <w:color w:val="000000"/>
                <w:sz w:val="14"/>
                <w:szCs w:val="14"/>
                <w:lang w:val="en-GB"/>
              </w:rPr>
              <w:t>III</w:t>
            </w:r>
            <w:r w:rsidRPr="007601C9">
              <w:rPr>
                <w:rFonts w:ascii="Arial Unicode" w:hAnsi="Arial Unicode" w:cs="Calibri"/>
                <w:color w:val="000000"/>
                <w:sz w:val="14"/>
                <w:szCs w:val="14"/>
              </w:rPr>
              <w:t xml:space="preserve">-4,9-01-2003 (Р.Ф Сан Пин 2,3,3-1078-01) санитара-эпидечиские правила и нормы о безапасности пищевых продуктов, статья  </w:t>
            </w:r>
            <w:r w:rsidRPr="003E20F1">
              <w:rPr>
                <w:rFonts w:ascii="Arial Unicode" w:hAnsi="Arial Unicode" w:cs="Calibri"/>
                <w:color w:val="000000"/>
                <w:sz w:val="14"/>
                <w:szCs w:val="14"/>
                <w:lang w:val="en-GB"/>
              </w:rPr>
              <w:t>N</w:t>
            </w:r>
            <w:r w:rsidRPr="007601C9">
              <w:rPr>
                <w:rFonts w:ascii="Arial Unicode" w:hAnsi="Arial Unicode" w:cs="Calibri"/>
                <w:color w:val="000000"/>
                <w:sz w:val="14"/>
                <w:szCs w:val="14"/>
              </w:rPr>
              <w:t xml:space="preserve"> 9 по закону РА</w:t>
            </w:r>
          </w:p>
        </w:tc>
        <w:tc>
          <w:tcPr>
            <w:tcW w:w="1085" w:type="dxa"/>
            <w:gridSpan w:val="2"/>
            <w:vAlign w:val="center"/>
          </w:tcPr>
          <w:p w:rsidR="00D106CA" w:rsidRPr="004F7F4D" w:rsidRDefault="004F7F4D" w:rsidP="00320BE2">
            <w:pPr>
              <w:jc w:val="center"/>
              <w:rPr>
                <w:rFonts w:ascii="Arial Unicode" w:hAnsi="Arial Unicode" w:cs="Calibri"/>
                <w:color w:val="000000"/>
                <w:sz w:val="22"/>
                <w:szCs w:val="22"/>
                <w:lang w:val="en-US"/>
              </w:rPr>
            </w:pPr>
            <w:r>
              <w:rPr>
                <w:rFonts w:ascii="Arial Unicode" w:hAnsi="Arial Unicode" w:cs="Sylfaen"/>
                <w:color w:val="000000"/>
                <w:sz w:val="22"/>
                <w:szCs w:val="22"/>
                <w:lang w:val="en-US"/>
              </w:rPr>
              <w:t>л</w:t>
            </w:r>
          </w:p>
        </w:tc>
        <w:tc>
          <w:tcPr>
            <w:tcW w:w="1559" w:type="dxa"/>
          </w:tcPr>
          <w:p w:rsidR="00D106CA" w:rsidRPr="00B138F3" w:rsidRDefault="00D106CA" w:rsidP="00320BE2">
            <w:pPr>
              <w:widowControl w:val="0"/>
              <w:jc w:val="center"/>
              <w:rPr>
                <w:rFonts w:ascii="GHEA Grapalat" w:hAnsi="GHEA Grapalat"/>
                <w:sz w:val="16"/>
                <w:szCs w:val="16"/>
              </w:rPr>
            </w:pPr>
          </w:p>
        </w:tc>
        <w:tc>
          <w:tcPr>
            <w:tcW w:w="1134" w:type="dxa"/>
          </w:tcPr>
          <w:p w:rsidR="00D106CA" w:rsidRPr="00B138F3" w:rsidRDefault="00D106CA" w:rsidP="00320BE2">
            <w:pPr>
              <w:widowControl w:val="0"/>
              <w:jc w:val="center"/>
              <w:rPr>
                <w:rFonts w:ascii="GHEA Grapalat" w:hAnsi="GHEA Grapalat"/>
                <w:sz w:val="16"/>
                <w:szCs w:val="16"/>
              </w:rPr>
            </w:pPr>
          </w:p>
        </w:tc>
        <w:tc>
          <w:tcPr>
            <w:tcW w:w="850" w:type="dxa"/>
          </w:tcPr>
          <w:p w:rsidR="00D106CA" w:rsidRPr="0033180F" w:rsidRDefault="004F7F4D" w:rsidP="00320BE2">
            <w:pPr>
              <w:rPr>
                <w:rFonts w:ascii="Sylfaen" w:hAnsi="Sylfaen"/>
                <w:sz w:val="18"/>
                <w:szCs w:val="18"/>
                <w:lang w:val="en-US"/>
              </w:rPr>
            </w:pPr>
            <w:r>
              <w:rPr>
                <w:rFonts w:ascii="Sylfaen" w:hAnsi="Sylfaen"/>
                <w:sz w:val="18"/>
                <w:szCs w:val="18"/>
                <w:lang w:val="en-US"/>
              </w:rPr>
              <w:t>515</w:t>
            </w:r>
          </w:p>
        </w:tc>
        <w:tc>
          <w:tcPr>
            <w:tcW w:w="679" w:type="dxa"/>
          </w:tcPr>
          <w:p w:rsidR="00D106CA" w:rsidRDefault="00D106CA" w:rsidP="00320BE2">
            <w:r w:rsidRPr="00B8102A">
              <w:rPr>
                <w:rFonts w:ascii="GHEA Grapalat" w:hAnsi="GHEA Grapalat"/>
                <w:color w:val="000000"/>
              </w:rPr>
              <w:t>г.</w:t>
            </w:r>
            <w:r w:rsidR="004F7F4D">
              <w:rPr>
                <w:rFonts w:ascii="Sylfaen" w:hAnsi="Sylfaen"/>
                <w:color w:val="000000"/>
                <w:lang w:val="en-US"/>
              </w:rPr>
              <w:t>Kапан,ул. Шинарарнер19</w:t>
            </w:r>
            <w:r w:rsidRPr="00B8102A">
              <w:rPr>
                <w:rFonts w:ascii="GHEA Grapalat" w:hAnsi="GHEA Grapalat"/>
                <w:color w:val="000000"/>
              </w:rPr>
              <w:t xml:space="preserve"> </w:t>
            </w:r>
          </w:p>
        </w:tc>
        <w:tc>
          <w:tcPr>
            <w:tcW w:w="709" w:type="dxa"/>
          </w:tcPr>
          <w:p w:rsidR="00D106CA" w:rsidRPr="0033180F" w:rsidRDefault="004F7F4D" w:rsidP="00320BE2">
            <w:pPr>
              <w:rPr>
                <w:rFonts w:ascii="Sylfaen" w:hAnsi="Sylfaen"/>
                <w:sz w:val="18"/>
                <w:szCs w:val="18"/>
                <w:lang w:val="en-US"/>
              </w:rPr>
            </w:pPr>
            <w:r>
              <w:rPr>
                <w:rFonts w:ascii="Sylfaen" w:hAnsi="Sylfaen"/>
                <w:sz w:val="18"/>
                <w:szCs w:val="18"/>
                <w:lang w:val="en-US"/>
              </w:rPr>
              <w:t>515</w:t>
            </w:r>
          </w:p>
        </w:tc>
        <w:tc>
          <w:tcPr>
            <w:tcW w:w="1426" w:type="dxa"/>
          </w:tcPr>
          <w:p w:rsidR="00D106CA" w:rsidRPr="004F7F4D" w:rsidRDefault="00D106CA" w:rsidP="004F7F4D">
            <w:pPr>
              <w:widowControl w:val="0"/>
              <w:jc w:val="center"/>
              <w:rPr>
                <w:rFonts w:ascii="GHEA Grapalat" w:hAnsi="GHEA Grapalat"/>
                <w:sz w:val="16"/>
                <w:szCs w:val="16"/>
                <w:lang w:val="en-US"/>
              </w:rPr>
            </w:pPr>
            <w:r w:rsidRPr="00E42385">
              <w:rPr>
                <w:sz w:val="16"/>
                <w:szCs w:val="16"/>
              </w:rPr>
              <w:br/>
            </w:r>
            <w:r w:rsidR="004F7F4D">
              <w:rPr>
                <w:rFonts w:ascii="GHEA Grapalat" w:hAnsi="GHEA Grapalat"/>
                <w:sz w:val="16"/>
                <w:szCs w:val="16"/>
                <w:lang w:val="en-US"/>
              </w:rPr>
              <w:t>08.01.2020-25.12.2020</w:t>
            </w:r>
          </w:p>
        </w:tc>
      </w:tr>
      <w:tr w:rsidR="00D106CA" w:rsidRPr="00B138F3" w:rsidTr="004F7F4D">
        <w:trPr>
          <w:trHeight w:val="246"/>
          <w:jc w:val="center"/>
        </w:trPr>
        <w:tc>
          <w:tcPr>
            <w:tcW w:w="1242" w:type="dxa"/>
          </w:tcPr>
          <w:p w:rsidR="00D106CA" w:rsidRPr="00FA0050" w:rsidRDefault="00D106CA" w:rsidP="00320BE2">
            <w:pPr>
              <w:widowControl w:val="0"/>
              <w:jc w:val="center"/>
              <w:rPr>
                <w:rFonts w:ascii="GHEA Grapalat" w:hAnsi="GHEA Grapalat"/>
                <w:sz w:val="16"/>
                <w:szCs w:val="16"/>
                <w:lang w:val="en-GB"/>
              </w:rPr>
            </w:pPr>
            <w:r>
              <w:rPr>
                <w:rFonts w:ascii="GHEA Grapalat" w:hAnsi="GHEA Grapalat"/>
                <w:sz w:val="16"/>
                <w:szCs w:val="16"/>
                <w:lang w:val="en-GB"/>
              </w:rPr>
              <w:lastRenderedPageBreak/>
              <w:t>2</w:t>
            </w:r>
          </w:p>
        </w:tc>
        <w:tc>
          <w:tcPr>
            <w:tcW w:w="2059" w:type="dxa"/>
          </w:tcPr>
          <w:p w:rsidR="00D106CA" w:rsidRPr="004F7F4D" w:rsidRDefault="004F7F4D" w:rsidP="00320BE2">
            <w:pPr>
              <w:rPr>
                <w:rFonts w:ascii="Sylfaen" w:hAnsi="Sylfaen"/>
                <w:sz w:val="18"/>
                <w:szCs w:val="18"/>
                <w:lang w:val="en-US"/>
              </w:rPr>
            </w:pPr>
            <w:r>
              <w:rPr>
                <w:rFonts w:ascii="Sylfaen" w:hAnsi="Sylfaen"/>
                <w:sz w:val="18"/>
                <w:szCs w:val="18"/>
                <w:lang w:val="en-US"/>
              </w:rPr>
              <w:t>15551600</w:t>
            </w:r>
          </w:p>
        </w:tc>
        <w:tc>
          <w:tcPr>
            <w:tcW w:w="1701" w:type="dxa"/>
            <w:gridSpan w:val="2"/>
            <w:vAlign w:val="center"/>
          </w:tcPr>
          <w:p w:rsidR="00D106CA" w:rsidRPr="00FA0050" w:rsidRDefault="00D106CA" w:rsidP="00320BE2">
            <w:pPr>
              <w:pStyle w:val="BodyTextIndent2"/>
              <w:widowControl w:val="0"/>
              <w:spacing w:after="120" w:line="240" w:lineRule="auto"/>
              <w:ind w:firstLine="0"/>
              <w:rPr>
                <w:rFonts w:ascii="GHEA Grapalat" w:hAnsi="GHEA Grapalat"/>
                <w:sz w:val="24"/>
                <w:szCs w:val="24"/>
                <w:lang w:val="en-GB"/>
              </w:rPr>
            </w:pPr>
            <w:r>
              <w:rPr>
                <w:rFonts w:ascii="GHEA Grapalat" w:hAnsi="GHEA Grapalat"/>
                <w:sz w:val="24"/>
                <w:szCs w:val="24"/>
                <w:lang w:val="en-GB"/>
              </w:rPr>
              <w:t>Мацун</w:t>
            </w:r>
          </w:p>
        </w:tc>
        <w:tc>
          <w:tcPr>
            <w:tcW w:w="1275" w:type="dxa"/>
            <w:gridSpan w:val="2"/>
          </w:tcPr>
          <w:p w:rsidR="00D106CA" w:rsidRPr="00B138F3" w:rsidRDefault="00D106CA" w:rsidP="00320BE2">
            <w:pPr>
              <w:widowControl w:val="0"/>
              <w:jc w:val="center"/>
              <w:rPr>
                <w:rFonts w:ascii="GHEA Grapalat" w:hAnsi="GHEA Grapalat"/>
                <w:sz w:val="16"/>
                <w:szCs w:val="16"/>
              </w:rPr>
            </w:pPr>
          </w:p>
        </w:tc>
        <w:tc>
          <w:tcPr>
            <w:tcW w:w="2631" w:type="dxa"/>
            <w:vAlign w:val="center"/>
          </w:tcPr>
          <w:p w:rsidR="00D106CA" w:rsidRPr="007601C9" w:rsidRDefault="00D106CA" w:rsidP="00320BE2">
            <w:pPr>
              <w:jc w:val="center"/>
              <w:rPr>
                <w:rFonts w:ascii="Arial Unicode" w:hAnsi="Arial Unicode" w:cs="Calibri"/>
                <w:color w:val="000000"/>
                <w:sz w:val="14"/>
                <w:szCs w:val="14"/>
              </w:rPr>
            </w:pPr>
            <w:r w:rsidRPr="007601C9">
              <w:rPr>
                <w:rFonts w:ascii="Arial Unicode" w:hAnsi="Arial Unicode" w:cs="Calibri"/>
                <w:color w:val="000000"/>
                <w:sz w:val="14"/>
                <w:szCs w:val="14"/>
              </w:rPr>
              <w:t xml:space="preserve">Свежее коровье молоко с высокой жирностью, однолотровыми контейнерами; жирности не менее 2.5%, кислотность 65 – 1000т: </w:t>
            </w:r>
            <w:r w:rsidRPr="00E87445">
              <w:rPr>
                <w:rFonts w:ascii="Arial Unicode" w:hAnsi="Arial Unicode" w:cs="Calibri"/>
                <w:color w:val="000000"/>
                <w:sz w:val="14"/>
                <w:szCs w:val="14"/>
                <w:lang w:val="en-GB"/>
              </w:rPr>
              <w:t>N</w:t>
            </w:r>
            <w:r w:rsidRPr="007601C9">
              <w:rPr>
                <w:rFonts w:ascii="Arial Unicode" w:hAnsi="Arial Unicode" w:cs="Calibri"/>
                <w:color w:val="000000"/>
                <w:sz w:val="14"/>
                <w:szCs w:val="14"/>
              </w:rPr>
              <w:t xml:space="preserve"> 1925-Н безапасност и маркировка по решению правительства Армении 21 декабря 2006г, установленный по стстье </w:t>
            </w:r>
            <w:r w:rsidRPr="00E87445">
              <w:rPr>
                <w:rFonts w:ascii="Arial Unicode" w:hAnsi="Arial Unicode" w:cs="Calibri"/>
                <w:color w:val="000000"/>
                <w:sz w:val="14"/>
                <w:szCs w:val="14"/>
                <w:lang w:val="en-GB"/>
              </w:rPr>
              <w:t>N</w:t>
            </w:r>
            <w:r w:rsidRPr="007601C9">
              <w:rPr>
                <w:rFonts w:ascii="Arial Unicode" w:hAnsi="Arial Unicode" w:cs="Calibri"/>
                <w:color w:val="000000"/>
                <w:sz w:val="14"/>
                <w:szCs w:val="14"/>
              </w:rPr>
              <w:t xml:space="preserve"> 8 РА. &lt;&lt;О безапасности пищевых продуктов&gt;&gt; о технических правил, предъявляемых к регулированию, молоку, молочным продуктам и их производству</w:t>
            </w:r>
          </w:p>
        </w:tc>
        <w:tc>
          <w:tcPr>
            <w:tcW w:w="1085" w:type="dxa"/>
            <w:gridSpan w:val="2"/>
          </w:tcPr>
          <w:p w:rsidR="00D106CA" w:rsidRPr="00AF2B68" w:rsidRDefault="00D106CA" w:rsidP="00320BE2"/>
          <w:p w:rsidR="00D106CA" w:rsidRPr="00AF2B68" w:rsidRDefault="00D106CA" w:rsidP="00320BE2"/>
          <w:p w:rsidR="00D106CA" w:rsidRPr="00AF2B68" w:rsidRDefault="00D106CA" w:rsidP="00320BE2"/>
          <w:p w:rsidR="00D106CA" w:rsidRDefault="00D106CA" w:rsidP="00320BE2">
            <w:r w:rsidRPr="000D6870">
              <w:t>кг</w:t>
            </w:r>
          </w:p>
        </w:tc>
        <w:tc>
          <w:tcPr>
            <w:tcW w:w="1559" w:type="dxa"/>
          </w:tcPr>
          <w:p w:rsidR="00D106CA" w:rsidRPr="00B138F3" w:rsidRDefault="00D106CA" w:rsidP="00320BE2">
            <w:pPr>
              <w:widowControl w:val="0"/>
              <w:jc w:val="center"/>
              <w:rPr>
                <w:rFonts w:ascii="GHEA Grapalat" w:hAnsi="GHEA Grapalat"/>
                <w:sz w:val="16"/>
                <w:szCs w:val="16"/>
              </w:rPr>
            </w:pPr>
          </w:p>
        </w:tc>
        <w:tc>
          <w:tcPr>
            <w:tcW w:w="1134" w:type="dxa"/>
          </w:tcPr>
          <w:p w:rsidR="00D106CA" w:rsidRPr="00B138F3" w:rsidRDefault="00D106CA" w:rsidP="00320BE2">
            <w:pPr>
              <w:widowControl w:val="0"/>
              <w:jc w:val="center"/>
              <w:rPr>
                <w:rFonts w:ascii="GHEA Grapalat" w:hAnsi="GHEA Grapalat"/>
                <w:sz w:val="16"/>
                <w:szCs w:val="16"/>
              </w:rPr>
            </w:pPr>
          </w:p>
        </w:tc>
        <w:tc>
          <w:tcPr>
            <w:tcW w:w="850" w:type="dxa"/>
          </w:tcPr>
          <w:p w:rsidR="00D106CA" w:rsidRPr="0033180F" w:rsidRDefault="004F7F4D" w:rsidP="00320BE2">
            <w:pPr>
              <w:rPr>
                <w:rFonts w:ascii="Sylfaen" w:hAnsi="Sylfaen"/>
                <w:sz w:val="18"/>
                <w:szCs w:val="18"/>
                <w:lang w:val="en-US"/>
              </w:rPr>
            </w:pPr>
            <w:r>
              <w:rPr>
                <w:rFonts w:ascii="Sylfaen" w:hAnsi="Sylfaen"/>
                <w:sz w:val="18"/>
                <w:szCs w:val="18"/>
                <w:lang w:val="en-US"/>
              </w:rPr>
              <w:t>800</w:t>
            </w:r>
          </w:p>
        </w:tc>
        <w:tc>
          <w:tcPr>
            <w:tcW w:w="679" w:type="dxa"/>
          </w:tcPr>
          <w:p w:rsidR="00D106CA" w:rsidRDefault="00D106CA" w:rsidP="00320BE2"/>
        </w:tc>
        <w:tc>
          <w:tcPr>
            <w:tcW w:w="709" w:type="dxa"/>
          </w:tcPr>
          <w:p w:rsidR="00D106CA" w:rsidRPr="0033180F" w:rsidRDefault="004F7F4D" w:rsidP="00320BE2">
            <w:pPr>
              <w:rPr>
                <w:rFonts w:ascii="Sylfaen" w:hAnsi="Sylfaen"/>
                <w:sz w:val="18"/>
                <w:szCs w:val="18"/>
                <w:lang w:val="en-US"/>
              </w:rPr>
            </w:pPr>
            <w:r>
              <w:rPr>
                <w:rFonts w:ascii="Sylfaen" w:hAnsi="Sylfaen"/>
                <w:sz w:val="18"/>
                <w:szCs w:val="18"/>
                <w:lang w:val="en-US"/>
              </w:rPr>
              <w:t>800</w:t>
            </w:r>
          </w:p>
        </w:tc>
        <w:tc>
          <w:tcPr>
            <w:tcW w:w="1426" w:type="dxa"/>
          </w:tcPr>
          <w:p w:rsidR="00D106CA" w:rsidRPr="00E42385" w:rsidRDefault="00D106CA" w:rsidP="00320BE2">
            <w:pPr>
              <w:widowControl w:val="0"/>
              <w:jc w:val="center"/>
              <w:rPr>
                <w:rFonts w:ascii="GHEA Grapalat" w:hAnsi="GHEA Grapalat"/>
                <w:sz w:val="16"/>
                <w:szCs w:val="16"/>
              </w:rPr>
            </w:pPr>
          </w:p>
        </w:tc>
      </w:tr>
      <w:tr w:rsidR="00D106CA" w:rsidRPr="00B138F3" w:rsidTr="004F7F4D">
        <w:trPr>
          <w:trHeight w:val="246"/>
          <w:jc w:val="center"/>
        </w:trPr>
        <w:tc>
          <w:tcPr>
            <w:tcW w:w="1242" w:type="dxa"/>
          </w:tcPr>
          <w:p w:rsidR="00D106CA" w:rsidRPr="00FA0050" w:rsidRDefault="00D106CA" w:rsidP="00320BE2">
            <w:pPr>
              <w:widowControl w:val="0"/>
              <w:jc w:val="center"/>
              <w:rPr>
                <w:rFonts w:ascii="GHEA Grapalat" w:hAnsi="GHEA Grapalat"/>
                <w:sz w:val="16"/>
                <w:szCs w:val="16"/>
                <w:lang w:val="en-GB"/>
              </w:rPr>
            </w:pPr>
            <w:r>
              <w:rPr>
                <w:rFonts w:ascii="GHEA Grapalat" w:hAnsi="GHEA Grapalat"/>
                <w:sz w:val="16"/>
                <w:szCs w:val="16"/>
                <w:lang w:val="en-GB"/>
              </w:rPr>
              <w:t>3</w:t>
            </w:r>
          </w:p>
        </w:tc>
        <w:tc>
          <w:tcPr>
            <w:tcW w:w="2059" w:type="dxa"/>
            <w:vAlign w:val="bottom"/>
          </w:tcPr>
          <w:p w:rsidR="00D106CA" w:rsidRPr="004F7F4D" w:rsidRDefault="004F7F4D" w:rsidP="00320BE2">
            <w:pPr>
              <w:rPr>
                <w:rFonts w:ascii="Calibri" w:hAnsi="Calibri" w:cs="Calibri"/>
                <w:sz w:val="18"/>
                <w:szCs w:val="18"/>
                <w:lang w:val="en-US"/>
              </w:rPr>
            </w:pPr>
            <w:r>
              <w:rPr>
                <w:rFonts w:ascii="Calibri" w:hAnsi="Calibri" w:cs="Calibri"/>
                <w:sz w:val="18"/>
                <w:szCs w:val="18"/>
                <w:lang w:val="en-US"/>
              </w:rPr>
              <w:t>15821500</w:t>
            </w:r>
          </w:p>
        </w:tc>
        <w:tc>
          <w:tcPr>
            <w:tcW w:w="1701" w:type="dxa"/>
            <w:gridSpan w:val="2"/>
            <w:vAlign w:val="center"/>
          </w:tcPr>
          <w:p w:rsidR="00D106CA" w:rsidRPr="00FA0050" w:rsidRDefault="00D106CA" w:rsidP="00320BE2">
            <w:pPr>
              <w:pStyle w:val="BodyTextIndent2"/>
              <w:widowControl w:val="0"/>
              <w:spacing w:after="120" w:line="240" w:lineRule="auto"/>
              <w:ind w:firstLine="0"/>
              <w:rPr>
                <w:rFonts w:ascii="GHEA Grapalat" w:hAnsi="GHEA Grapalat"/>
                <w:sz w:val="24"/>
                <w:szCs w:val="24"/>
                <w:lang w:val="en-GB"/>
              </w:rPr>
            </w:pPr>
            <w:r>
              <w:rPr>
                <w:rFonts w:ascii="GHEA Grapalat" w:hAnsi="GHEA Grapalat"/>
                <w:sz w:val="24"/>
                <w:szCs w:val="24"/>
                <w:lang w:val="en-GB"/>
              </w:rPr>
              <w:t>Печенье</w:t>
            </w:r>
          </w:p>
        </w:tc>
        <w:tc>
          <w:tcPr>
            <w:tcW w:w="1275" w:type="dxa"/>
            <w:gridSpan w:val="2"/>
          </w:tcPr>
          <w:p w:rsidR="00D106CA" w:rsidRPr="00B138F3" w:rsidRDefault="00D106CA" w:rsidP="00320BE2">
            <w:pPr>
              <w:widowControl w:val="0"/>
              <w:jc w:val="center"/>
              <w:rPr>
                <w:rFonts w:ascii="GHEA Grapalat" w:hAnsi="GHEA Grapalat"/>
                <w:sz w:val="16"/>
                <w:szCs w:val="16"/>
              </w:rPr>
            </w:pPr>
          </w:p>
        </w:tc>
        <w:tc>
          <w:tcPr>
            <w:tcW w:w="2631" w:type="dxa"/>
            <w:vAlign w:val="center"/>
          </w:tcPr>
          <w:p w:rsidR="00D106CA" w:rsidRPr="00E87445" w:rsidRDefault="00D106CA" w:rsidP="00320BE2">
            <w:pPr>
              <w:jc w:val="center"/>
              <w:rPr>
                <w:rFonts w:ascii="Arial Unicode" w:hAnsi="Arial Unicode" w:cs="Calibri"/>
                <w:color w:val="000000"/>
                <w:sz w:val="14"/>
                <w:szCs w:val="14"/>
                <w:lang w:val="en-GB"/>
              </w:rPr>
            </w:pPr>
            <w:r w:rsidRPr="007601C9">
              <w:rPr>
                <w:rFonts w:ascii="Arial Unicode" w:hAnsi="Arial Unicode" w:cs="Calibri"/>
                <w:color w:val="000000"/>
                <w:sz w:val="14"/>
                <w:szCs w:val="14"/>
              </w:rPr>
              <w:t xml:space="preserve">Приготовленный из сахара и молока, влажность 3-10%, сахарная масса 20-27%, йирность 3-30%, ГОСТ 1403 3 96 по гигиеническим нормам </w:t>
            </w:r>
            <w:r w:rsidRPr="00E87445">
              <w:rPr>
                <w:rFonts w:ascii="Arial Unicode" w:hAnsi="Arial Unicode" w:cs="Calibri"/>
                <w:color w:val="000000"/>
                <w:sz w:val="14"/>
                <w:szCs w:val="14"/>
                <w:lang w:val="en-GB"/>
              </w:rPr>
              <w:t>N</w:t>
            </w:r>
            <w:r w:rsidRPr="007601C9">
              <w:rPr>
                <w:rFonts w:ascii="Arial Unicode" w:hAnsi="Arial Unicode" w:cs="Calibri"/>
                <w:color w:val="000000"/>
                <w:sz w:val="14"/>
                <w:szCs w:val="14"/>
              </w:rPr>
              <w:t xml:space="preserve"> 2-</w:t>
            </w:r>
            <w:r w:rsidRPr="00E87445">
              <w:rPr>
                <w:rFonts w:ascii="Arial Unicode" w:hAnsi="Arial Unicode" w:cs="Calibri"/>
                <w:color w:val="000000"/>
                <w:sz w:val="14"/>
                <w:szCs w:val="14"/>
                <w:lang w:val="en-GB"/>
              </w:rPr>
              <w:t>III</w:t>
            </w:r>
            <w:r w:rsidRPr="007601C9">
              <w:rPr>
                <w:rFonts w:ascii="Arial Unicode" w:hAnsi="Arial Unicode" w:cs="Calibri"/>
                <w:color w:val="000000"/>
                <w:sz w:val="14"/>
                <w:szCs w:val="14"/>
              </w:rPr>
              <w:t xml:space="preserve">-4.9-01-2010 безапасности по стстье </w:t>
            </w:r>
            <w:r w:rsidRPr="00E87445">
              <w:rPr>
                <w:rFonts w:ascii="Arial Unicode" w:hAnsi="Arial Unicode" w:cs="Calibri"/>
                <w:color w:val="000000"/>
                <w:sz w:val="14"/>
                <w:szCs w:val="14"/>
                <w:lang w:val="en-GB"/>
              </w:rPr>
              <w:t>N</w:t>
            </w:r>
            <w:r w:rsidRPr="007601C9">
              <w:rPr>
                <w:rFonts w:ascii="Arial Unicode" w:hAnsi="Arial Unicode" w:cs="Calibri"/>
                <w:color w:val="000000"/>
                <w:sz w:val="14"/>
                <w:szCs w:val="14"/>
              </w:rPr>
              <w:t xml:space="preserve">8 РА . </w:t>
            </w:r>
            <w:r w:rsidRPr="00E87445">
              <w:rPr>
                <w:rFonts w:ascii="Arial Unicode" w:hAnsi="Arial Unicode" w:cs="Calibri"/>
                <w:color w:val="000000"/>
                <w:sz w:val="14"/>
                <w:szCs w:val="14"/>
                <w:lang w:val="en-GB"/>
              </w:rPr>
              <w:t>&lt;&lt;О безапасности пищевых продуктов&gt;&gt;</w:t>
            </w:r>
          </w:p>
        </w:tc>
        <w:tc>
          <w:tcPr>
            <w:tcW w:w="1085" w:type="dxa"/>
            <w:gridSpan w:val="2"/>
          </w:tcPr>
          <w:p w:rsidR="00D106CA" w:rsidRPr="004F7F4D" w:rsidRDefault="004F7F4D" w:rsidP="00320BE2">
            <w:pPr>
              <w:rPr>
                <w:lang w:val="en-US"/>
              </w:rPr>
            </w:pPr>
            <w:r>
              <w:rPr>
                <w:lang w:val="en-US"/>
              </w:rPr>
              <w:t>кг</w:t>
            </w:r>
          </w:p>
        </w:tc>
        <w:tc>
          <w:tcPr>
            <w:tcW w:w="1559" w:type="dxa"/>
          </w:tcPr>
          <w:p w:rsidR="00D106CA" w:rsidRPr="00B138F3" w:rsidRDefault="00D106CA" w:rsidP="00320BE2">
            <w:pPr>
              <w:widowControl w:val="0"/>
              <w:jc w:val="center"/>
              <w:rPr>
                <w:rFonts w:ascii="GHEA Grapalat" w:hAnsi="GHEA Grapalat"/>
                <w:sz w:val="16"/>
                <w:szCs w:val="16"/>
              </w:rPr>
            </w:pPr>
          </w:p>
        </w:tc>
        <w:tc>
          <w:tcPr>
            <w:tcW w:w="1134" w:type="dxa"/>
          </w:tcPr>
          <w:p w:rsidR="00D106CA" w:rsidRPr="00B138F3" w:rsidRDefault="00D106CA" w:rsidP="00320BE2">
            <w:pPr>
              <w:widowControl w:val="0"/>
              <w:jc w:val="center"/>
              <w:rPr>
                <w:rFonts w:ascii="GHEA Grapalat" w:hAnsi="GHEA Grapalat"/>
                <w:sz w:val="16"/>
                <w:szCs w:val="16"/>
              </w:rPr>
            </w:pPr>
          </w:p>
        </w:tc>
        <w:tc>
          <w:tcPr>
            <w:tcW w:w="850" w:type="dxa"/>
          </w:tcPr>
          <w:p w:rsidR="00D106CA" w:rsidRPr="0033180F" w:rsidRDefault="004F7F4D" w:rsidP="00320BE2">
            <w:pPr>
              <w:rPr>
                <w:rFonts w:ascii="Arial Armenian" w:hAnsi="Arial Armenian"/>
                <w:sz w:val="18"/>
                <w:szCs w:val="18"/>
                <w:lang w:val="en-US"/>
              </w:rPr>
            </w:pPr>
            <w:r>
              <w:rPr>
                <w:rFonts w:ascii="Arial Armenian" w:hAnsi="Arial Armenian"/>
                <w:sz w:val="18"/>
                <w:szCs w:val="18"/>
                <w:lang w:val="en-US"/>
              </w:rPr>
              <w:t>289</w:t>
            </w:r>
          </w:p>
        </w:tc>
        <w:tc>
          <w:tcPr>
            <w:tcW w:w="679" w:type="dxa"/>
          </w:tcPr>
          <w:p w:rsidR="00D106CA" w:rsidRDefault="00D106CA" w:rsidP="00320BE2"/>
        </w:tc>
        <w:tc>
          <w:tcPr>
            <w:tcW w:w="709" w:type="dxa"/>
          </w:tcPr>
          <w:p w:rsidR="00D106CA" w:rsidRPr="0033180F" w:rsidRDefault="004F7F4D" w:rsidP="00320BE2">
            <w:pPr>
              <w:rPr>
                <w:rFonts w:ascii="Arial Armenian" w:hAnsi="Arial Armenian"/>
                <w:sz w:val="18"/>
                <w:szCs w:val="18"/>
                <w:lang w:val="en-US"/>
              </w:rPr>
            </w:pPr>
            <w:r>
              <w:rPr>
                <w:rFonts w:ascii="Arial Armenian" w:hAnsi="Arial Armenian"/>
                <w:sz w:val="18"/>
                <w:szCs w:val="18"/>
                <w:lang w:val="en-US"/>
              </w:rPr>
              <w:t>289</w:t>
            </w:r>
          </w:p>
        </w:tc>
        <w:tc>
          <w:tcPr>
            <w:tcW w:w="1426" w:type="dxa"/>
          </w:tcPr>
          <w:p w:rsidR="00D106CA" w:rsidRPr="00E42385" w:rsidRDefault="00D106CA" w:rsidP="00320BE2">
            <w:pPr>
              <w:widowControl w:val="0"/>
              <w:jc w:val="center"/>
              <w:rPr>
                <w:rFonts w:ascii="GHEA Grapalat" w:hAnsi="GHEA Grapalat"/>
                <w:sz w:val="16"/>
                <w:szCs w:val="16"/>
              </w:rPr>
            </w:pPr>
          </w:p>
        </w:tc>
      </w:tr>
      <w:tr w:rsidR="00D106CA" w:rsidRPr="00B138F3" w:rsidTr="004F7F4D">
        <w:trPr>
          <w:trHeight w:val="246"/>
          <w:jc w:val="center"/>
        </w:trPr>
        <w:tc>
          <w:tcPr>
            <w:tcW w:w="1242" w:type="dxa"/>
          </w:tcPr>
          <w:p w:rsidR="00D106CA" w:rsidRPr="00D106CA" w:rsidRDefault="00D106CA" w:rsidP="00D5125A">
            <w:pPr>
              <w:widowControl w:val="0"/>
              <w:jc w:val="center"/>
              <w:rPr>
                <w:rFonts w:ascii="GHEA Grapalat" w:hAnsi="GHEA Grapalat"/>
                <w:sz w:val="16"/>
                <w:szCs w:val="16"/>
                <w:lang w:val="en-US"/>
              </w:rPr>
            </w:pPr>
            <w:r>
              <w:rPr>
                <w:rFonts w:ascii="GHEA Grapalat" w:hAnsi="GHEA Grapalat"/>
                <w:sz w:val="16"/>
                <w:szCs w:val="16"/>
                <w:lang w:val="en-US"/>
              </w:rPr>
              <w:t>4</w:t>
            </w:r>
          </w:p>
        </w:tc>
        <w:tc>
          <w:tcPr>
            <w:tcW w:w="2059" w:type="dxa"/>
            <w:vAlign w:val="bottom"/>
          </w:tcPr>
          <w:p w:rsidR="00D106CA" w:rsidRPr="004F7F4D" w:rsidRDefault="004F7F4D" w:rsidP="00D5125A">
            <w:pPr>
              <w:rPr>
                <w:rFonts w:ascii="Calibri" w:hAnsi="Calibri" w:cs="Calibri"/>
                <w:sz w:val="18"/>
                <w:szCs w:val="18"/>
                <w:lang w:val="en-US"/>
              </w:rPr>
            </w:pPr>
            <w:r>
              <w:rPr>
                <w:rFonts w:ascii="Calibri" w:hAnsi="Calibri" w:cs="Calibri"/>
                <w:sz w:val="18"/>
                <w:szCs w:val="18"/>
                <w:lang w:val="en-US"/>
              </w:rPr>
              <w:t>15811110</w:t>
            </w:r>
          </w:p>
        </w:tc>
        <w:tc>
          <w:tcPr>
            <w:tcW w:w="1701" w:type="dxa"/>
            <w:gridSpan w:val="2"/>
            <w:vAlign w:val="center"/>
          </w:tcPr>
          <w:p w:rsidR="00D106CA" w:rsidRPr="00692BA1" w:rsidRDefault="00D106CA" w:rsidP="00D5125A">
            <w:pPr>
              <w:pStyle w:val="BodyTextIndent2"/>
              <w:widowControl w:val="0"/>
              <w:spacing w:after="120" w:line="240" w:lineRule="auto"/>
              <w:ind w:firstLine="0"/>
              <w:rPr>
                <w:rFonts w:ascii="Cambria" w:hAnsi="Cambria"/>
                <w:sz w:val="24"/>
                <w:szCs w:val="24"/>
              </w:rPr>
            </w:pPr>
            <w:r w:rsidRPr="00692BA1">
              <w:rPr>
                <w:rFonts w:ascii="Cambria" w:hAnsi="Cambria"/>
                <w:sz w:val="24"/>
                <w:szCs w:val="24"/>
              </w:rPr>
              <w:t>Хлеб</w:t>
            </w:r>
          </w:p>
        </w:tc>
        <w:tc>
          <w:tcPr>
            <w:tcW w:w="1275" w:type="dxa"/>
            <w:gridSpan w:val="2"/>
            <w:vAlign w:val="center"/>
          </w:tcPr>
          <w:p w:rsidR="00D106CA" w:rsidRPr="003F772C" w:rsidRDefault="00D106CA" w:rsidP="00D5125A">
            <w:pPr>
              <w:jc w:val="center"/>
              <w:rPr>
                <w:rFonts w:ascii="Arial Unicode" w:hAnsi="Arial Unicode" w:cs="Calibri"/>
                <w:color w:val="000000"/>
                <w:sz w:val="12"/>
                <w:szCs w:val="12"/>
              </w:rPr>
            </w:pPr>
          </w:p>
        </w:tc>
        <w:tc>
          <w:tcPr>
            <w:tcW w:w="2631" w:type="dxa"/>
            <w:vAlign w:val="center"/>
          </w:tcPr>
          <w:p w:rsidR="00D106CA" w:rsidRPr="007601C9" w:rsidRDefault="00D106CA" w:rsidP="0062498F">
            <w:pPr>
              <w:jc w:val="center"/>
              <w:rPr>
                <w:rFonts w:ascii="Arial Unicode" w:hAnsi="Arial Unicode" w:cs="Calibri"/>
                <w:color w:val="000000"/>
                <w:sz w:val="16"/>
                <w:szCs w:val="16"/>
              </w:rPr>
            </w:pPr>
            <w:r w:rsidRPr="007601C9">
              <w:rPr>
                <w:rFonts w:ascii="Arial Unicode" w:hAnsi="Arial Unicode" w:cs="Calibri"/>
                <w:color w:val="000000"/>
                <w:sz w:val="16"/>
                <w:szCs w:val="16"/>
              </w:rPr>
              <w:t xml:space="preserve">Приготовленый из муки высшего АС Т 31 -99Безопасность по гигиеническим нормам </w:t>
            </w:r>
            <w:r>
              <w:rPr>
                <w:rFonts w:ascii="Arial Unicode" w:hAnsi="Arial Unicode" w:cs="Calibri"/>
                <w:color w:val="000000"/>
                <w:sz w:val="16"/>
                <w:szCs w:val="16"/>
                <w:lang w:val="en-GB"/>
              </w:rPr>
              <w:t>N</w:t>
            </w:r>
            <w:r w:rsidRPr="007601C9">
              <w:rPr>
                <w:rFonts w:ascii="Arial Unicode" w:hAnsi="Arial Unicode" w:cs="Calibri"/>
                <w:color w:val="000000"/>
                <w:sz w:val="16"/>
                <w:szCs w:val="16"/>
              </w:rPr>
              <w:t xml:space="preserve"> 2-</w:t>
            </w:r>
            <w:r>
              <w:rPr>
                <w:rFonts w:ascii="Arial Unicode" w:hAnsi="Arial Unicode" w:cs="Calibri"/>
                <w:color w:val="000000"/>
                <w:sz w:val="16"/>
                <w:szCs w:val="16"/>
                <w:lang w:val="en-GB"/>
              </w:rPr>
              <w:t>III</w:t>
            </w:r>
            <w:r w:rsidRPr="007601C9">
              <w:rPr>
                <w:rFonts w:ascii="Arial Unicode" w:hAnsi="Arial Unicode" w:cs="Calibri"/>
                <w:color w:val="000000"/>
                <w:sz w:val="16"/>
                <w:szCs w:val="16"/>
              </w:rPr>
              <w:t xml:space="preserve"> 4.9-01-2010 и по стстье </w:t>
            </w:r>
            <w:r>
              <w:rPr>
                <w:rFonts w:ascii="Arial Unicode" w:hAnsi="Arial Unicode" w:cs="Calibri"/>
                <w:color w:val="000000"/>
                <w:sz w:val="16"/>
                <w:szCs w:val="16"/>
                <w:lang w:val="en-US"/>
              </w:rPr>
              <w:t>N</w:t>
            </w:r>
            <w:r w:rsidRPr="007601C9">
              <w:rPr>
                <w:rFonts w:ascii="Arial Unicode" w:hAnsi="Arial Unicode" w:cs="Calibri"/>
                <w:color w:val="000000"/>
                <w:sz w:val="16"/>
                <w:szCs w:val="16"/>
              </w:rPr>
              <w:t xml:space="preserve"> 9 РА &lt;&lt; О безопасности срок годности не менее 90</w:t>
            </w:r>
            <m:oMath>
              <m:r>
                <w:rPr>
                  <w:rFonts w:ascii="Cambria Math" w:hAnsi="Cambria Math" w:cs="Calibri"/>
                  <w:color w:val="000000"/>
                  <w:sz w:val="16"/>
                  <w:szCs w:val="16"/>
                </w:rPr>
                <m:t>%</m:t>
              </m:r>
            </m:oMath>
          </w:p>
        </w:tc>
        <w:tc>
          <w:tcPr>
            <w:tcW w:w="1085" w:type="dxa"/>
            <w:gridSpan w:val="2"/>
          </w:tcPr>
          <w:p w:rsidR="00D106CA" w:rsidRPr="004F7F4D" w:rsidRDefault="004F7F4D" w:rsidP="00D5125A">
            <w:pPr>
              <w:rPr>
                <w:lang w:val="en-US"/>
              </w:rPr>
            </w:pPr>
            <w:r>
              <w:rPr>
                <w:lang w:val="en-US"/>
              </w:rPr>
              <w:t>кг</w:t>
            </w:r>
          </w:p>
        </w:tc>
        <w:tc>
          <w:tcPr>
            <w:tcW w:w="1559" w:type="dxa"/>
          </w:tcPr>
          <w:p w:rsidR="00D106CA" w:rsidRPr="00B138F3" w:rsidRDefault="00D106CA" w:rsidP="00D5125A">
            <w:pPr>
              <w:widowControl w:val="0"/>
              <w:jc w:val="center"/>
              <w:rPr>
                <w:rFonts w:ascii="GHEA Grapalat" w:hAnsi="GHEA Grapalat"/>
                <w:sz w:val="16"/>
                <w:szCs w:val="16"/>
              </w:rPr>
            </w:pPr>
          </w:p>
        </w:tc>
        <w:tc>
          <w:tcPr>
            <w:tcW w:w="1134" w:type="dxa"/>
          </w:tcPr>
          <w:p w:rsidR="00D106CA" w:rsidRPr="00B138F3" w:rsidRDefault="00D106CA" w:rsidP="00D5125A">
            <w:pPr>
              <w:widowControl w:val="0"/>
              <w:jc w:val="center"/>
              <w:rPr>
                <w:rFonts w:ascii="GHEA Grapalat" w:hAnsi="GHEA Grapalat"/>
                <w:sz w:val="16"/>
                <w:szCs w:val="16"/>
              </w:rPr>
            </w:pPr>
          </w:p>
        </w:tc>
        <w:tc>
          <w:tcPr>
            <w:tcW w:w="850" w:type="dxa"/>
          </w:tcPr>
          <w:p w:rsidR="00D106CA" w:rsidRPr="0033180F" w:rsidRDefault="004F7F4D" w:rsidP="00D5125A">
            <w:pPr>
              <w:rPr>
                <w:rFonts w:ascii="Sylfaen" w:hAnsi="Sylfaen"/>
                <w:sz w:val="18"/>
                <w:szCs w:val="18"/>
                <w:lang w:val="en-US"/>
              </w:rPr>
            </w:pPr>
            <w:r>
              <w:rPr>
                <w:rFonts w:ascii="Sylfaen" w:hAnsi="Sylfaen"/>
                <w:sz w:val="18"/>
                <w:szCs w:val="18"/>
                <w:lang w:val="en-US"/>
              </w:rPr>
              <w:t>1262</w:t>
            </w:r>
          </w:p>
        </w:tc>
        <w:tc>
          <w:tcPr>
            <w:tcW w:w="679" w:type="dxa"/>
          </w:tcPr>
          <w:p w:rsidR="00D106CA" w:rsidRDefault="00D106CA" w:rsidP="00D5125A"/>
        </w:tc>
        <w:tc>
          <w:tcPr>
            <w:tcW w:w="709" w:type="dxa"/>
          </w:tcPr>
          <w:p w:rsidR="00D106CA" w:rsidRPr="0033180F" w:rsidRDefault="004F7F4D" w:rsidP="00D5125A">
            <w:pPr>
              <w:rPr>
                <w:rFonts w:ascii="Sylfaen" w:hAnsi="Sylfaen"/>
                <w:sz w:val="18"/>
                <w:szCs w:val="18"/>
                <w:lang w:val="en-US"/>
              </w:rPr>
            </w:pPr>
            <w:r>
              <w:rPr>
                <w:rFonts w:ascii="Sylfaen" w:hAnsi="Sylfaen"/>
                <w:sz w:val="18"/>
                <w:szCs w:val="18"/>
                <w:lang w:val="en-US"/>
              </w:rPr>
              <w:t>1262</w:t>
            </w:r>
          </w:p>
        </w:tc>
        <w:tc>
          <w:tcPr>
            <w:tcW w:w="1426" w:type="dxa"/>
          </w:tcPr>
          <w:p w:rsidR="00D106CA" w:rsidRPr="00E42385" w:rsidRDefault="00D106CA" w:rsidP="00D5125A">
            <w:pPr>
              <w:widowControl w:val="0"/>
              <w:jc w:val="center"/>
              <w:rPr>
                <w:rFonts w:ascii="GHEA Grapalat" w:hAnsi="GHEA Grapalat"/>
                <w:sz w:val="16"/>
                <w:szCs w:val="16"/>
              </w:rPr>
            </w:pPr>
          </w:p>
        </w:tc>
      </w:tr>
      <w:tr w:rsidR="00D106CA" w:rsidRPr="00B138F3" w:rsidTr="004F7F4D">
        <w:trPr>
          <w:trHeight w:val="246"/>
          <w:jc w:val="center"/>
        </w:trPr>
        <w:tc>
          <w:tcPr>
            <w:tcW w:w="1242" w:type="dxa"/>
          </w:tcPr>
          <w:p w:rsidR="00D106CA" w:rsidRPr="004B4BF7" w:rsidRDefault="00D106CA" w:rsidP="00320BE2">
            <w:pPr>
              <w:widowControl w:val="0"/>
              <w:jc w:val="center"/>
              <w:rPr>
                <w:rFonts w:ascii="GHEA Grapalat" w:hAnsi="GHEA Grapalat"/>
                <w:sz w:val="16"/>
                <w:szCs w:val="16"/>
                <w:lang w:val="en-GB"/>
              </w:rPr>
            </w:pPr>
            <w:r>
              <w:rPr>
                <w:rFonts w:ascii="GHEA Grapalat" w:hAnsi="GHEA Grapalat"/>
                <w:sz w:val="16"/>
                <w:szCs w:val="16"/>
                <w:lang w:val="en-GB"/>
              </w:rPr>
              <w:t>5</w:t>
            </w:r>
          </w:p>
        </w:tc>
        <w:tc>
          <w:tcPr>
            <w:tcW w:w="2059" w:type="dxa"/>
            <w:vAlign w:val="bottom"/>
          </w:tcPr>
          <w:p w:rsidR="00D106CA" w:rsidRPr="003E20F1" w:rsidRDefault="004F7F4D" w:rsidP="00320BE2">
            <w:pPr>
              <w:rPr>
                <w:rFonts w:ascii="Calibri" w:hAnsi="Calibri" w:cs="Calibri"/>
                <w:lang w:val="en-GB"/>
              </w:rPr>
            </w:pPr>
            <w:r>
              <w:rPr>
                <w:rFonts w:ascii="Calibri" w:hAnsi="Calibri" w:cs="Calibri"/>
                <w:lang w:val="en-GB"/>
              </w:rPr>
              <w:t>15331153</w:t>
            </w:r>
          </w:p>
        </w:tc>
        <w:tc>
          <w:tcPr>
            <w:tcW w:w="1701" w:type="dxa"/>
            <w:gridSpan w:val="2"/>
          </w:tcPr>
          <w:p w:rsidR="00D106CA" w:rsidRDefault="00D106CA" w:rsidP="00320BE2">
            <w:pPr>
              <w:widowControl w:val="0"/>
              <w:jc w:val="center"/>
              <w:rPr>
                <w:rFonts w:ascii="Calibri" w:hAnsi="Calibri" w:cs="Calibri"/>
                <w:lang w:val="en-GB"/>
              </w:rPr>
            </w:pPr>
          </w:p>
          <w:p w:rsidR="00D106CA" w:rsidRDefault="00D106CA" w:rsidP="00320BE2">
            <w:pPr>
              <w:widowControl w:val="0"/>
              <w:jc w:val="center"/>
              <w:rPr>
                <w:rFonts w:ascii="Calibri" w:hAnsi="Calibri" w:cs="Calibri"/>
                <w:lang w:val="en-GB"/>
              </w:rPr>
            </w:pPr>
          </w:p>
          <w:p w:rsidR="00D106CA" w:rsidRPr="003E20F1" w:rsidRDefault="00D106CA" w:rsidP="00320BE2">
            <w:pPr>
              <w:widowControl w:val="0"/>
              <w:rPr>
                <w:rFonts w:ascii="GHEA Grapalat" w:hAnsi="GHEA Grapalat"/>
              </w:rPr>
            </w:pPr>
            <w:r w:rsidRPr="003E20F1">
              <w:rPr>
                <w:rFonts w:ascii="Calibri" w:hAnsi="Calibri" w:cs="Calibri"/>
                <w:lang w:val="en-GB"/>
              </w:rPr>
              <w:t>Чечевица</w:t>
            </w:r>
          </w:p>
        </w:tc>
        <w:tc>
          <w:tcPr>
            <w:tcW w:w="1275" w:type="dxa"/>
            <w:gridSpan w:val="2"/>
            <w:vAlign w:val="bottom"/>
          </w:tcPr>
          <w:p w:rsidR="00D106CA" w:rsidRPr="003E20F1" w:rsidRDefault="00D106CA" w:rsidP="00320BE2">
            <w:pPr>
              <w:rPr>
                <w:rFonts w:ascii="Calibri" w:hAnsi="Calibri" w:cs="Calibri"/>
                <w:lang w:val="en-GB"/>
              </w:rPr>
            </w:pPr>
          </w:p>
        </w:tc>
        <w:tc>
          <w:tcPr>
            <w:tcW w:w="2631" w:type="dxa"/>
            <w:vAlign w:val="center"/>
          </w:tcPr>
          <w:p w:rsidR="00D106CA" w:rsidRPr="007601C9" w:rsidRDefault="00D106CA" w:rsidP="00320BE2">
            <w:pPr>
              <w:jc w:val="center"/>
              <w:rPr>
                <w:rFonts w:ascii="Arial Unicode" w:hAnsi="Arial Unicode" w:cs="Calibri"/>
                <w:color w:val="000000"/>
                <w:sz w:val="14"/>
                <w:szCs w:val="14"/>
              </w:rPr>
            </w:pPr>
            <w:r w:rsidRPr="007601C9">
              <w:rPr>
                <w:rFonts w:ascii="Arial Unicode" w:hAnsi="Arial Unicode" w:cs="Calibri"/>
                <w:color w:val="000000"/>
                <w:sz w:val="14"/>
                <w:szCs w:val="14"/>
              </w:rPr>
              <w:t xml:space="preserve">Трех видов, чистая сухая; влажность не больше 14.0 -17.0%.Упаковка до 50кг, фабричными мешками, остаточный    срок годности не менее 70%  безапасность   по гигиеническим нормам </w:t>
            </w:r>
            <w:r w:rsidRPr="00E87445">
              <w:rPr>
                <w:rFonts w:ascii="Arial Unicode" w:hAnsi="Arial Unicode" w:cs="Calibri"/>
                <w:color w:val="000000"/>
                <w:sz w:val="14"/>
                <w:szCs w:val="14"/>
                <w:lang w:val="en-GB"/>
              </w:rPr>
              <w:t>N</w:t>
            </w:r>
            <w:r w:rsidRPr="007601C9">
              <w:rPr>
                <w:rFonts w:ascii="Arial Unicode" w:hAnsi="Arial Unicode" w:cs="Calibri"/>
                <w:color w:val="000000"/>
                <w:sz w:val="14"/>
                <w:szCs w:val="14"/>
              </w:rPr>
              <w:t xml:space="preserve"> 2-</w:t>
            </w:r>
            <w:r w:rsidRPr="00E87445">
              <w:rPr>
                <w:rFonts w:ascii="Arial Unicode" w:hAnsi="Arial Unicode" w:cs="Calibri"/>
                <w:color w:val="000000"/>
                <w:sz w:val="14"/>
                <w:szCs w:val="14"/>
                <w:lang w:val="en-GB"/>
              </w:rPr>
              <w:t>III</w:t>
            </w:r>
            <w:r w:rsidRPr="007601C9">
              <w:rPr>
                <w:rFonts w:ascii="Arial Unicode" w:hAnsi="Arial Unicode" w:cs="Calibri"/>
                <w:color w:val="000000"/>
                <w:sz w:val="14"/>
                <w:szCs w:val="14"/>
              </w:rPr>
              <w:t xml:space="preserve">-4,9-01-2010 и по стстье </w:t>
            </w:r>
            <w:r w:rsidRPr="00E87445">
              <w:rPr>
                <w:rFonts w:ascii="Arial Unicode" w:hAnsi="Arial Unicode" w:cs="Calibri"/>
                <w:color w:val="000000"/>
                <w:sz w:val="14"/>
                <w:szCs w:val="14"/>
                <w:lang w:val="en-GB"/>
              </w:rPr>
              <w:t>N</w:t>
            </w:r>
            <w:r w:rsidRPr="007601C9">
              <w:rPr>
                <w:rFonts w:ascii="Arial Unicode" w:hAnsi="Arial Unicode" w:cs="Calibri"/>
                <w:color w:val="000000"/>
                <w:sz w:val="14"/>
                <w:szCs w:val="14"/>
              </w:rPr>
              <w:t xml:space="preserve"> 8 РА &lt;&lt;О безапасности пищевых продуктов&gt;&gt;</w:t>
            </w:r>
          </w:p>
        </w:tc>
        <w:tc>
          <w:tcPr>
            <w:tcW w:w="1085" w:type="dxa"/>
            <w:gridSpan w:val="2"/>
            <w:vAlign w:val="center"/>
          </w:tcPr>
          <w:p w:rsidR="00D106CA" w:rsidRPr="004F7F4D" w:rsidRDefault="004F7F4D" w:rsidP="00320BE2">
            <w:pPr>
              <w:jc w:val="center"/>
              <w:rPr>
                <w:rFonts w:ascii="Arial Unicode" w:hAnsi="Arial Unicode" w:cs="Calibri"/>
                <w:color w:val="000000"/>
                <w:sz w:val="22"/>
                <w:szCs w:val="22"/>
                <w:lang w:val="en-US"/>
              </w:rPr>
            </w:pPr>
            <w:r>
              <w:rPr>
                <w:rFonts w:ascii="Arial Unicode" w:hAnsi="Arial Unicode" w:cs="Calibri"/>
                <w:color w:val="000000"/>
                <w:sz w:val="22"/>
                <w:szCs w:val="22"/>
                <w:lang w:val="en-US"/>
              </w:rPr>
              <w:t>кг</w:t>
            </w:r>
          </w:p>
        </w:tc>
        <w:tc>
          <w:tcPr>
            <w:tcW w:w="1559" w:type="dxa"/>
          </w:tcPr>
          <w:p w:rsidR="00D106CA" w:rsidRPr="00B138F3" w:rsidRDefault="00D106CA" w:rsidP="00320BE2">
            <w:pPr>
              <w:widowControl w:val="0"/>
              <w:jc w:val="center"/>
              <w:rPr>
                <w:rFonts w:ascii="GHEA Grapalat" w:hAnsi="GHEA Grapalat"/>
                <w:sz w:val="16"/>
                <w:szCs w:val="16"/>
              </w:rPr>
            </w:pPr>
          </w:p>
        </w:tc>
        <w:tc>
          <w:tcPr>
            <w:tcW w:w="1134" w:type="dxa"/>
          </w:tcPr>
          <w:p w:rsidR="00D106CA" w:rsidRPr="00B138F3" w:rsidRDefault="00D106CA" w:rsidP="00320BE2">
            <w:pPr>
              <w:widowControl w:val="0"/>
              <w:jc w:val="center"/>
              <w:rPr>
                <w:rFonts w:ascii="GHEA Grapalat" w:hAnsi="GHEA Grapalat"/>
                <w:sz w:val="16"/>
                <w:szCs w:val="16"/>
              </w:rPr>
            </w:pPr>
          </w:p>
        </w:tc>
        <w:tc>
          <w:tcPr>
            <w:tcW w:w="850" w:type="dxa"/>
          </w:tcPr>
          <w:p w:rsidR="00D106CA" w:rsidRPr="004F7F4D" w:rsidRDefault="004F7F4D" w:rsidP="00320BE2">
            <w:pPr>
              <w:rPr>
                <w:rFonts w:ascii="Arial Armenian" w:hAnsi="Arial Armenian"/>
                <w:sz w:val="18"/>
                <w:szCs w:val="18"/>
                <w:lang w:val="en-US"/>
              </w:rPr>
            </w:pPr>
            <w:r>
              <w:rPr>
                <w:rFonts w:ascii="Arial Armenian" w:hAnsi="Arial Armenian"/>
                <w:sz w:val="18"/>
                <w:szCs w:val="18"/>
                <w:lang w:val="en-US"/>
              </w:rPr>
              <w:t>396</w:t>
            </w:r>
          </w:p>
        </w:tc>
        <w:tc>
          <w:tcPr>
            <w:tcW w:w="679" w:type="dxa"/>
          </w:tcPr>
          <w:p w:rsidR="00D106CA" w:rsidRPr="00B8102A" w:rsidRDefault="00D106CA" w:rsidP="00320BE2">
            <w:pPr>
              <w:rPr>
                <w:rFonts w:ascii="GHEA Grapalat" w:hAnsi="GHEA Grapalat"/>
                <w:color w:val="000000"/>
              </w:rPr>
            </w:pPr>
          </w:p>
        </w:tc>
        <w:tc>
          <w:tcPr>
            <w:tcW w:w="709" w:type="dxa"/>
          </w:tcPr>
          <w:p w:rsidR="00D106CA" w:rsidRPr="004F7F4D" w:rsidRDefault="004F7F4D" w:rsidP="00320BE2">
            <w:pPr>
              <w:rPr>
                <w:rFonts w:ascii="Arial Armenian" w:hAnsi="Arial Armenian"/>
                <w:sz w:val="18"/>
                <w:szCs w:val="18"/>
                <w:lang w:val="en-US"/>
              </w:rPr>
            </w:pPr>
            <w:r>
              <w:rPr>
                <w:rFonts w:ascii="Arial Armenian" w:hAnsi="Arial Armenian"/>
                <w:sz w:val="18"/>
                <w:szCs w:val="18"/>
                <w:lang w:val="en-US"/>
              </w:rPr>
              <w:t>396</w:t>
            </w:r>
          </w:p>
        </w:tc>
        <w:tc>
          <w:tcPr>
            <w:tcW w:w="1426" w:type="dxa"/>
          </w:tcPr>
          <w:p w:rsidR="00D106CA" w:rsidRPr="00E42385" w:rsidRDefault="00D106CA" w:rsidP="00320BE2">
            <w:pPr>
              <w:widowControl w:val="0"/>
              <w:jc w:val="center"/>
              <w:rPr>
                <w:sz w:val="16"/>
                <w:szCs w:val="16"/>
              </w:rPr>
            </w:pPr>
          </w:p>
        </w:tc>
      </w:tr>
      <w:tr w:rsidR="00D106CA" w:rsidRPr="00B138F3" w:rsidTr="004F7F4D">
        <w:trPr>
          <w:trHeight w:val="246"/>
          <w:jc w:val="center"/>
        </w:trPr>
        <w:tc>
          <w:tcPr>
            <w:tcW w:w="1242" w:type="dxa"/>
          </w:tcPr>
          <w:p w:rsidR="00D106CA" w:rsidRPr="00FA0050" w:rsidRDefault="00D106CA" w:rsidP="00320BE2">
            <w:pPr>
              <w:widowControl w:val="0"/>
              <w:jc w:val="center"/>
              <w:rPr>
                <w:rFonts w:ascii="GHEA Grapalat" w:hAnsi="GHEA Grapalat"/>
                <w:sz w:val="16"/>
                <w:szCs w:val="16"/>
                <w:lang w:val="en-GB"/>
              </w:rPr>
            </w:pPr>
            <w:r>
              <w:rPr>
                <w:rFonts w:ascii="GHEA Grapalat" w:hAnsi="GHEA Grapalat"/>
                <w:sz w:val="16"/>
                <w:szCs w:val="16"/>
                <w:lang w:val="en-GB"/>
              </w:rPr>
              <w:t>6</w:t>
            </w:r>
          </w:p>
        </w:tc>
        <w:tc>
          <w:tcPr>
            <w:tcW w:w="2059" w:type="dxa"/>
            <w:vAlign w:val="bottom"/>
          </w:tcPr>
          <w:p w:rsidR="00D106CA" w:rsidRPr="004F7F4D" w:rsidRDefault="004F7F4D" w:rsidP="00320BE2">
            <w:pPr>
              <w:rPr>
                <w:rFonts w:ascii="Calibri" w:hAnsi="Calibri" w:cs="Calibri"/>
                <w:sz w:val="18"/>
                <w:szCs w:val="18"/>
                <w:lang w:val="en-US"/>
              </w:rPr>
            </w:pPr>
            <w:r>
              <w:rPr>
                <w:rFonts w:ascii="Calibri" w:hAnsi="Calibri" w:cs="Calibri"/>
                <w:sz w:val="18"/>
                <w:szCs w:val="18"/>
                <w:lang w:val="en-US"/>
              </w:rPr>
              <w:t>15616000</w:t>
            </w:r>
          </w:p>
        </w:tc>
        <w:tc>
          <w:tcPr>
            <w:tcW w:w="1701" w:type="dxa"/>
            <w:gridSpan w:val="2"/>
            <w:vAlign w:val="center"/>
          </w:tcPr>
          <w:p w:rsidR="00D106CA" w:rsidRPr="00692BA1" w:rsidRDefault="00D106CA" w:rsidP="00320BE2">
            <w:pPr>
              <w:pStyle w:val="BodyTextIndent2"/>
              <w:widowControl w:val="0"/>
              <w:spacing w:after="120" w:line="240" w:lineRule="auto"/>
              <w:ind w:firstLine="0"/>
              <w:rPr>
                <w:rFonts w:ascii="Cambria" w:hAnsi="Cambria"/>
                <w:sz w:val="24"/>
                <w:szCs w:val="24"/>
                <w:lang w:val="en-GB"/>
              </w:rPr>
            </w:pPr>
            <w:r w:rsidRPr="00692BA1">
              <w:rPr>
                <w:rFonts w:ascii="Cambria" w:hAnsi="Cambria"/>
                <w:sz w:val="24"/>
                <w:szCs w:val="24"/>
              </w:rPr>
              <w:t>Гр</w:t>
            </w:r>
            <w:r w:rsidRPr="00692BA1">
              <w:rPr>
                <w:rFonts w:ascii="Cambria" w:hAnsi="Cambria"/>
                <w:sz w:val="24"/>
                <w:szCs w:val="24"/>
                <w:lang w:val="en-GB"/>
              </w:rPr>
              <w:t>ечка</w:t>
            </w:r>
          </w:p>
        </w:tc>
        <w:tc>
          <w:tcPr>
            <w:tcW w:w="1275" w:type="dxa"/>
            <w:gridSpan w:val="2"/>
            <w:vAlign w:val="center"/>
          </w:tcPr>
          <w:p w:rsidR="00D106CA" w:rsidRPr="003F772C" w:rsidRDefault="00D106CA" w:rsidP="00320BE2">
            <w:pPr>
              <w:jc w:val="center"/>
              <w:rPr>
                <w:rFonts w:ascii="Arial Unicode" w:hAnsi="Arial Unicode" w:cs="Calibri"/>
                <w:color w:val="000000"/>
                <w:sz w:val="12"/>
                <w:szCs w:val="12"/>
              </w:rPr>
            </w:pPr>
          </w:p>
        </w:tc>
        <w:tc>
          <w:tcPr>
            <w:tcW w:w="2631" w:type="dxa"/>
            <w:vAlign w:val="center"/>
          </w:tcPr>
          <w:p w:rsidR="00D106CA" w:rsidRPr="00C82FB7" w:rsidRDefault="00D106CA" w:rsidP="00320BE2">
            <w:pPr>
              <w:jc w:val="center"/>
              <w:rPr>
                <w:rFonts w:ascii="Arial Unicode" w:hAnsi="Arial Unicode" w:cs="Calibri"/>
                <w:color w:val="000000"/>
                <w:sz w:val="20"/>
                <w:szCs w:val="20"/>
              </w:rPr>
            </w:pPr>
            <w:r w:rsidRPr="00692BA1">
              <w:rPr>
                <w:rFonts w:ascii="Arial Unicode" w:hAnsi="Arial Unicode" w:cs="Sylfaen"/>
                <w:color w:val="000000"/>
                <w:sz w:val="14"/>
                <w:szCs w:val="14"/>
              </w:rPr>
              <w:t xml:space="preserve">Гречиха I типа, влажность не более 14,0%, зерно не менее 97,5%. </w:t>
            </w:r>
            <w:r w:rsidRPr="007601C9">
              <w:rPr>
                <w:rFonts w:ascii="Arial Unicode" w:hAnsi="Arial Unicode" w:cs="Sylfaen"/>
                <w:color w:val="000000"/>
                <w:sz w:val="14"/>
                <w:szCs w:val="14"/>
              </w:rPr>
              <w:t xml:space="preserve">Фабричними мешками, ГОСТ 5550-74 маркировка и упаковка: ГОСТ 26791-89 Безапасность и маркировка по решению </w:t>
            </w:r>
            <w:r w:rsidRPr="00692BA1">
              <w:rPr>
                <w:rFonts w:ascii="Arial Unicode" w:hAnsi="Arial Unicode" w:cs="Sylfaen"/>
                <w:color w:val="000000"/>
                <w:sz w:val="14"/>
                <w:szCs w:val="14"/>
                <w:lang w:val="en-GB"/>
              </w:rPr>
              <w:t>N</w:t>
            </w:r>
            <w:r w:rsidRPr="007601C9">
              <w:rPr>
                <w:rFonts w:ascii="Arial Unicode" w:hAnsi="Arial Unicode" w:cs="Sylfaen"/>
                <w:color w:val="000000"/>
                <w:sz w:val="14"/>
                <w:szCs w:val="14"/>
              </w:rPr>
              <w:t xml:space="preserve"> 22- Н правительстжа Армении 11 ноября 2007г, о техническому егулированию, предъявлемые к зернам, их производству, сохранению и использованию </w:t>
            </w:r>
            <w:r w:rsidRPr="00692BA1">
              <w:rPr>
                <w:rFonts w:ascii="Arial Unicode" w:hAnsi="Arial Unicode" w:cs="Sylfaen"/>
                <w:color w:val="000000"/>
                <w:sz w:val="14"/>
                <w:szCs w:val="14"/>
              </w:rPr>
              <w:t xml:space="preserve">Остаточный срок годности не менее 90%. Закона РА« О безопасности пищевых продуктов </w:t>
            </w:r>
            <w:r w:rsidRPr="00C82FB7">
              <w:rPr>
                <w:rFonts w:ascii="Arial Unicode" w:hAnsi="Arial Unicode" w:cs="Sylfaen"/>
                <w:color w:val="000000"/>
                <w:sz w:val="20"/>
                <w:szCs w:val="20"/>
              </w:rPr>
              <w:t>».</w:t>
            </w:r>
          </w:p>
        </w:tc>
        <w:tc>
          <w:tcPr>
            <w:tcW w:w="1085" w:type="dxa"/>
            <w:gridSpan w:val="2"/>
            <w:vAlign w:val="center"/>
          </w:tcPr>
          <w:p w:rsidR="00D106CA" w:rsidRPr="003F772C" w:rsidRDefault="00D106CA" w:rsidP="00320BE2">
            <w:pPr>
              <w:jc w:val="center"/>
              <w:rPr>
                <w:rFonts w:ascii="Arial Unicode" w:hAnsi="Arial Unicode" w:cs="Calibri"/>
                <w:color w:val="000000"/>
                <w:sz w:val="22"/>
                <w:szCs w:val="22"/>
              </w:rPr>
            </w:pPr>
            <w:r w:rsidRPr="00847359">
              <w:rPr>
                <w:rFonts w:ascii="Arial Unicode" w:hAnsi="Arial Unicode" w:cs="Sylfaen"/>
                <w:color w:val="000000"/>
                <w:sz w:val="22"/>
                <w:szCs w:val="22"/>
              </w:rPr>
              <w:t>кг</w:t>
            </w:r>
          </w:p>
        </w:tc>
        <w:tc>
          <w:tcPr>
            <w:tcW w:w="1559" w:type="dxa"/>
          </w:tcPr>
          <w:p w:rsidR="00D106CA" w:rsidRPr="00B138F3" w:rsidRDefault="00D106CA" w:rsidP="00320BE2">
            <w:pPr>
              <w:widowControl w:val="0"/>
              <w:jc w:val="center"/>
              <w:rPr>
                <w:rFonts w:ascii="GHEA Grapalat" w:hAnsi="GHEA Grapalat"/>
                <w:sz w:val="16"/>
                <w:szCs w:val="16"/>
              </w:rPr>
            </w:pPr>
          </w:p>
        </w:tc>
        <w:tc>
          <w:tcPr>
            <w:tcW w:w="1134" w:type="dxa"/>
          </w:tcPr>
          <w:p w:rsidR="00D106CA" w:rsidRPr="00B138F3" w:rsidRDefault="00D106CA" w:rsidP="00320BE2">
            <w:pPr>
              <w:widowControl w:val="0"/>
              <w:jc w:val="center"/>
              <w:rPr>
                <w:rFonts w:ascii="GHEA Grapalat" w:hAnsi="GHEA Grapalat"/>
                <w:sz w:val="16"/>
                <w:szCs w:val="16"/>
              </w:rPr>
            </w:pPr>
          </w:p>
        </w:tc>
        <w:tc>
          <w:tcPr>
            <w:tcW w:w="850" w:type="dxa"/>
          </w:tcPr>
          <w:p w:rsidR="00D106CA" w:rsidRPr="0033180F" w:rsidRDefault="004F7F4D" w:rsidP="00320BE2">
            <w:pPr>
              <w:rPr>
                <w:rFonts w:ascii="Sylfaen" w:hAnsi="Sylfaen"/>
                <w:sz w:val="18"/>
                <w:szCs w:val="18"/>
                <w:lang w:val="en-US"/>
              </w:rPr>
            </w:pPr>
            <w:r>
              <w:rPr>
                <w:rFonts w:ascii="Sylfaen" w:hAnsi="Sylfaen"/>
                <w:sz w:val="18"/>
                <w:szCs w:val="18"/>
                <w:lang w:val="en-US"/>
              </w:rPr>
              <w:t>306</w:t>
            </w:r>
          </w:p>
        </w:tc>
        <w:tc>
          <w:tcPr>
            <w:tcW w:w="679" w:type="dxa"/>
          </w:tcPr>
          <w:p w:rsidR="00D106CA" w:rsidRDefault="00D106CA" w:rsidP="00320BE2"/>
        </w:tc>
        <w:tc>
          <w:tcPr>
            <w:tcW w:w="709" w:type="dxa"/>
          </w:tcPr>
          <w:p w:rsidR="00D106CA" w:rsidRPr="0033180F" w:rsidRDefault="004F7F4D" w:rsidP="00320BE2">
            <w:pPr>
              <w:rPr>
                <w:rFonts w:ascii="Sylfaen" w:hAnsi="Sylfaen"/>
                <w:sz w:val="18"/>
                <w:szCs w:val="18"/>
                <w:lang w:val="en-US"/>
              </w:rPr>
            </w:pPr>
            <w:r>
              <w:rPr>
                <w:rFonts w:ascii="Sylfaen" w:hAnsi="Sylfaen"/>
                <w:sz w:val="18"/>
                <w:szCs w:val="18"/>
                <w:lang w:val="en-US"/>
              </w:rPr>
              <w:t>306</w:t>
            </w:r>
          </w:p>
        </w:tc>
        <w:tc>
          <w:tcPr>
            <w:tcW w:w="1426" w:type="dxa"/>
          </w:tcPr>
          <w:p w:rsidR="00D106CA" w:rsidRPr="00E42385" w:rsidRDefault="00D106CA" w:rsidP="00320BE2">
            <w:pPr>
              <w:widowControl w:val="0"/>
              <w:jc w:val="center"/>
              <w:rPr>
                <w:rFonts w:ascii="GHEA Grapalat" w:hAnsi="GHEA Grapalat"/>
                <w:sz w:val="16"/>
                <w:szCs w:val="16"/>
              </w:rPr>
            </w:pPr>
          </w:p>
        </w:tc>
      </w:tr>
      <w:tr w:rsidR="00D106CA" w:rsidRPr="00B138F3" w:rsidTr="004F7F4D">
        <w:trPr>
          <w:trHeight w:val="246"/>
          <w:jc w:val="center"/>
        </w:trPr>
        <w:tc>
          <w:tcPr>
            <w:tcW w:w="1242" w:type="dxa"/>
          </w:tcPr>
          <w:p w:rsidR="00D106CA" w:rsidRPr="004B4BF7" w:rsidRDefault="00D106CA" w:rsidP="00D5125A">
            <w:pPr>
              <w:widowControl w:val="0"/>
              <w:jc w:val="center"/>
              <w:rPr>
                <w:rFonts w:ascii="GHEA Grapalat" w:hAnsi="GHEA Grapalat"/>
                <w:sz w:val="16"/>
                <w:szCs w:val="16"/>
                <w:lang w:val="en-GB"/>
              </w:rPr>
            </w:pPr>
            <w:r>
              <w:rPr>
                <w:rFonts w:ascii="GHEA Grapalat" w:hAnsi="GHEA Grapalat"/>
                <w:sz w:val="16"/>
                <w:szCs w:val="16"/>
                <w:lang w:val="en-GB"/>
              </w:rPr>
              <w:t>7</w:t>
            </w:r>
          </w:p>
        </w:tc>
        <w:tc>
          <w:tcPr>
            <w:tcW w:w="2059" w:type="dxa"/>
            <w:vAlign w:val="bottom"/>
          </w:tcPr>
          <w:p w:rsidR="00D106CA" w:rsidRPr="00D106CA" w:rsidRDefault="00D106CA" w:rsidP="00D5125A">
            <w:pPr>
              <w:rPr>
                <w:rFonts w:ascii="Calibri" w:hAnsi="Calibri" w:cs="Calibri"/>
                <w:sz w:val="18"/>
                <w:szCs w:val="18"/>
                <w:lang w:val="en-US"/>
              </w:rPr>
            </w:pPr>
            <w:r>
              <w:rPr>
                <w:rFonts w:ascii="Calibri" w:hAnsi="Calibri" w:cs="Calibri"/>
                <w:sz w:val="18"/>
                <w:szCs w:val="18"/>
                <w:lang w:val="en-US"/>
              </w:rPr>
              <w:t>15851100</w:t>
            </w:r>
          </w:p>
        </w:tc>
        <w:tc>
          <w:tcPr>
            <w:tcW w:w="1701" w:type="dxa"/>
            <w:gridSpan w:val="2"/>
            <w:vAlign w:val="center"/>
          </w:tcPr>
          <w:p w:rsidR="00D106CA" w:rsidRPr="00E87445" w:rsidRDefault="00D106CA" w:rsidP="00D5125A">
            <w:pPr>
              <w:pStyle w:val="BodyTextIndent2"/>
              <w:widowControl w:val="0"/>
              <w:spacing w:after="120" w:line="240" w:lineRule="auto"/>
              <w:ind w:firstLine="0"/>
              <w:rPr>
                <w:rFonts w:ascii="Cambria" w:hAnsi="Cambria"/>
                <w:sz w:val="24"/>
                <w:szCs w:val="24"/>
                <w:lang w:val="en-GB"/>
              </w:rPr>
            </w:pPr>
            <w:r>
              <w:rPr>
                <w:rFonts w:ascii="Cambria" w:hAnsi="Cambria"/>
                <w:sz w:val="24"/>
                <w:szCs w:val="24"/>
                <w:lang w:val="en-GB"/>
              </w:rPr>
              <w:t>Макароны</w:t>
            </w:r>
          </w:p>
        </w:tc>
        <w:tc>
          <w:tcPr>
            <w:tcW w:w="1275" w:type="dxa"/>
            <w:gridSpan w:val="2"/>
            <w:vAlign w:val="center"/>
          </w:tcPr>
          <w:p w:rsidR="00D106CA" w:rsidRPr="003F772C" w:rsidRDefault="00D106CA" w:rsidP="00D5125A">
            <w:pPr>
              <w:jc w:val="center"/>
              <w:rPr>
                <w:rFonts w:ascii="Arial Unicode" w:hAnsi="Arial Unicode" w:cs="Calibri"/>
                <w:color w:val="000000"/>
                <w:sz w:val="12"/>
                <w:szCs w:val="12"/>
              </w:rPr>
            </w:pPr>
          </w:p>
        </w:tc>
        <w:tc>
          <w:tcPr>
            <w:tcW w:w="2631" w:type="dxa"/>
            <w:vAlign w:val="center"/>
          </w:tcPr>
          <w:p w:rsidR="00D106CA" w:rsidRPr="007601C9" w:rsidRDefault="00D106CA" w:rsidP="00A50030">
            <w:pPr>
              <w:jc w:val="center"/>
              <w:rPr>
                <w:rFonts w:ascii="Arial Unicode" w:hAnsi="Arial Unicode" w:cs="Calibri"/>
                <w:color w:val="000000"/>
                <w:sz w:val="14"/>
                <w:szCs w:val="14"/>
              </w:rPr>
            </w:pPr>
            <w:r w:rsidRPr="007601C9">
              <w:rPr>
                <w:rFonts w:ascii="Arial Unicode" w:hAnsi="Arial Unicode" w:cs="Calibri"/>
                <w:color w:val="000000"/>
                <w:sz w:val="14"/>
                <w:szCs w:val="14"/>
              </w:rPr>
              <w:t xml:space="preserve">Макароны бездожжевым тестом, в зависимости от сорта и качества муки; А (мука из твердой пшеницы), Б (мука из мягкой стеклообразной </w:t>
            </w:r>
            <w:r w:rsidRPr="007601C9">
              <w:rPr>
                <w:rFonts w:ascii="Arial Unicode" w:hAnsi="Arial Unicode" w:cs="Calibri"/>
                <w:color w:val="000000"/>
                <w:sz w:val="14"/>
                <w:szCs w:val="14"/>
              </w:rPr>
              <w:lastRenderedPageBreak/>
              <w:t xml:space="preserve">пшеницы), В (мука из пшеници, которой пекут хлеб) предварительно упакованы и без упакожки. Безапасность по гигиеническим нормам </w:t>
            </w:r>
            <w:r w:rsidRPr="00A50030">
              <w:rPr>
                <w:rFonts w:ascii="Arial Unicode" w:hAnsi="Arial Unicode" w:cs="Calibri"/>
                <w:color w:val="000000"/>
                <w:sz w:val="14"/>
                <w:szCs w:val="14"/>
                <w:lang w:val="en-GB"/>
              </w:rPr>
              <w:t>N</w:t>
            </w:r>
            <w:r w:rsidRPr="007601C9">
              <w:rPr>
                <w:rFonts w:ascii="Arial Unicode" w:hAnsi="Arial Unicode" w:cs="Calibri"/>
                <w:color w:val="000000"/>
                <w:sz w:val="14"/>
                <w:szCs w:val="14"/>
              </w:rPr>
              <w:t xml:space="preserve">2 – </w:t>
            </w:r>
            <w:r w:rsidRPr="00A50030">
              <w:rPr>
                <w:rFonts w:ascii="Arial Unicode" w:hAnsi="Arial Unicode" w:cs="Calibri"/>
                <w:color w:val="000000"/>
                <w:sz w:val="14"/>
                <w:szCs w:val="14"/>
                <w:lang w:val="en-GB"/>
              </w:rPr>
              <w:t>III</w:t>
            </w:r>
            <w:r w:rsidRPr="007601C9">
              <w:rPr>
                <w:rFonts w:ascii="Arial Unicode" w:hAnsi="Arial Unicode" w:cs="Calibri"/>
                <w:color w:val="000000"/>
                <w:sz w:val="14"/>
                <w:szCs w:val="14"/>
              </w:rPr>
              <w:t xml:space="preserve"> – 4.9-1-2010 а маркировкаь по стстье  </w:t>
            </w:r>
            <w:r w:rsidRPr="00A50030">
              <w:rPr>
                <w:rFonts w:ascii="Arial Unicode" w:hAnsi="Arial Unicode" w:cs="Calibri"/>
                <w:color w:val="000000"/>
                <w:sz w:val="14"/>
                <w:szCs w:val="14"/>
                <w:lang w:val="en-GB"/>
              </w:rPr>
              <w:t>N</w:t>
            </w:r>
            <w:r w:rsidRPr="007601C9">
              <w:rPr>
                <w:rFonts w:ascii="Arial Unicode" w:hAnsi="Arial Unicode" w:cs="Calibri"/>
                <w:color w:val="000000"/>
                <w:sz w:val="14"/>
                <w:szCs w:val="14"/>
              </w:rPr>
              <w:t xml:space="preserve">8 </w:t>
            </w:r>
            <w:r w:rsidRPr="007601C9">
              <w:rPr>
                <w:rFonts w:ascii="Arial Unicode" w:hAnsi="Arial Unicode" w:cs="Sylfaen"/>
                <w:color w:val="000000"/>
                <w:sz w:val="14"/>
                <w:szCs w:val="14"/>
              </w:rPr>
              <w:t>РА &lt;&lt;</w:t>
            </w:r>
            <w:r w:rsidRPr="007601C9">
              <w:rPr>
                <w:rFonts w:ascii="Arial Unicode" w:hAnsi="Arial Unicode" w:cs="Calibri"/>
                <w:color w:val="000000"/>
                <w:sz w:val="14"/>
                <w:szCs w:val="14"/>
              </w:rPr>
              <w:t xml:space="preserve"> О безапасности пищевых продуктов&gt;&gt;. </w:t>
            </w:r>
          </w:p>
        </w:tc>
        <w:tc>
          <w:tcPr>
            <w:tcW w:w="1085" w:type="dxa"/>
            <w:gridSpan w:val="2"/>
          </w:tcPr>
          <w:p w:rsidR="00D106CA" w:rsidRPr="004F7F4D" w:rsidRDefault="004F7F4D" w:rsidP="00D5125A">
            <w:pPr>
              <w:rPr>
                <w:lang w:val="en-US"/>
              </w:rPr>
            </w:pPr>
            <w:r>
              <w:rPr>
                <w:lang w:val="en-US"/>
              </w:rPr>
              <w:lastRenderedPageBreak/>
              <w:t>кг</w:t>
            </w:r>
          </w:p>
        </w:tc>
        <w:tc>
          <w:tcPr>
            <w:tcW w:w="1559" w:type="dxa"/>
          </w:tcPr>
          <w:p w:rsidR="00D106CA" w:rsidRPr="00B138F3" w:rsidRDefault="00D106CA" w:rsidP="00D5125A">
            <w:pPr>
              <w:widowControl w:val="0"/>
              <w:jc w:val="center"/>
              <w:rPr>
                <w:rFonts w:ascii="GHEA Grapalat" w:hAnsi="GHEA Grapalat"/>
                <w:sz w:val="16"/>
                <w:szCs w:val="16"/>
              </w:rPr>
            </w:pPr>
          </w:p>
        </w:tc>
        <w:tc>
          <w:tcPr>
            <w:tcW w:w="1134" w:type="dxa"/>
          </w:tcPr>
          <w:p w:rsidR="00D106CA" w:rsidRPr="00B138F3" w:rsidRDefault="00D106CA" w:rsidP="00D5125A">
            <w:pPr>
              <w:widowControl w:val="0"/>
              <w:jc w:val="center"/>
              <w:rPr>
                <w:rFonts w:ascii="GHEA Grapalat" w:hAnsi="GHEA Grapalat"/>
                <w:sz w:val="16"/>
                <w:szCs w:val="16"/>
              </w:rPr>
            </w:pPr>
          </w:p>
        </w:tc>
        <w:tc>
          <w:tcPr>
            <w:tcW w:w="850" w:type="dxa"/>
          </w:tcPr>
          <w:p w:rsidR="00D106CA" w:rsidRPr="004F7F4D" w:rsidRDefault="004F7F4D" w:rsidP="00D5125A">
            <w:pPr>
              <w:rPr>
                <w:rFonts w:ascii="Sylfaen" w:hAnsi="Sylfaen"/>
                <w:sz w:val="18"/>
                <w:szCs w:val="18"/>
                <w:lang w:val="en-US"/>
              </w:rPr>
            </w:pPr>
            <w:r>
              <w:rPr>
                <w:rFonts w:ascii="Sylfaen" w:hAnsi="Sylfaen"/>
                <w:sz w:val="18"/>
                <w:szCs w:val="18"/>
                <w:lang w:val="en-US"/>
              </w:rPr>
              <w:t>104</w:t>
            </w:r>
          </w:p>
        </w:tc>
        <w:tc>
          <w:tcPr>
            <w:tcW w:w="679" w:type="dxa"/>
          </w:tcPr>
          <w:p w:rsidR="00D106CA" w:rsidRPr="00B8102A" w:rsidRDefault="00D106CA" w:rsidP="00D5125A">
            <w:pPr>
              <w:rPr>
                <w:rFonts w:ascii="GHEA Grapalat" w:hAnsi="GHEA Grapalat"/>
                <w:color w:val="000000"/>
              </w:rPr>
            </w:pPr>
          </w:p>
        </w:tc>
        <w:tc>
          <w:tcPr>
            <w:tcW w:w="709" w:type="dxa"/>
          </w:tcPr>
          <w:p w:rsidR="00D106CA" w:rsidRPr="004F7F4D" w:rsidRDefault="004F7F4D" w:rsidP="00D5125A">
            <w:pPr>
              <w:rPr>
                <w:rFonts w:ascii="Sylfaen" w:hAnsi="Sylfaen"/>
                <w:sz w:val="18"/>
                <w:szCs w:val="18"/>
                <w:lang w:val="en-US"/>
              </w:rPr>
            </w:pPr>
            <w:r>
              <w:rPr>
                <w:rFonts w:ascii="Sylfaen" w:hAnsi="Sylfaen"/>
                <w:sz w:val="18"/>
                <w:szCs w:val="18"/>
                <w:lang w:val="en-US"/>
              </w:rPr>
              <w:t>104</w:t>
            </w:r>
          </w:p>
        </w:tc>
        <w:tc>
          <w:tcPr>
            <w:tcW w:w="1426" w:type="dxa"/>
          </w:tcPr>
          <w:p w:rsidR="00D106CA" w:rsidRPr="00E42385" w:rsidRDefault="00D106CA" w:rsidP="00D5125A">
            <w:pPr>
              <w:widowControl w:val="0"/>
              <w:jc w:val="center"/>
              <w:rPr>
                <w:sz w:val="16"/>
                <w:szCs w:val="16"/>
              </w:rPr>
            </w:pPr>
          </w:p>
        </w:tc>
      </w:tr>
      <w:tr w:rsidR="00D106CA" w:rsidRPr="00B138F3" w:rsidTr="004F7F4D">
        <w:trPr>
          <w:trHeight w:val="246"/>
          <w:jc w:val="center"/>
        </w:trPr>
        <w:tc>
          <w:tcPr>
            <w:tcW w:w="1242" w:type="dxa"/>
          </w:tcPr>
          <w:p w:rsidR="00D106CA" w:rsidRPr="00FA0050" w:rsidRDefault="00D106CA" w:rsidP="00320BE2">
            <w:pPr>
              <w:widowControl w:val="0"/>
              <w:jc w:val="center"/>
              <w:rPr>
                <w:rFonts w:ascii="GHEA Grapalat" w:hAnsi="GHEA Grapalat"/>
                <w:sz w:val="16"/>
                <w:szCs w:val="16"/>
                <w:lang w:val="en-GB"/>
              </w:rPr>
            </w:pPr>
            <w:r>
              <w:rPr>
                <w:rFonts w:ascii="GHEA Grapalat" w:hAnsi="GHEA Grapalat"/>
                <w:sz w:val="16"/>
                <w:szCs w:val="16"/>
                <w:lang w:val="en-GB"/>
              </w:rPr>
              <w:lastRenderedPageBreak/>
              <w:t>8</w:t>
            </w:r>
          </w:p>
        </w:tc>
        <w:tc>
          <w:tcPr>
            <w:tcW w:w="2059" w:type="dxa"/>
            <w:vAlign w:val="bottom"/>
          </w:tcPr>
          <w:p w:rsidR="00D106CA" w:rsidRPr="004F7F4D" w:rsidRDefault="004F7F4D" w:rsidP="00320BE2">
            <w:pPr>
              <w:rPr>
                <w:rFonts w:ascii="Calibri" w:hAnsi="Calibri" w:cs="Calibri"/>
                <w:sz w:val="18"/>
                <w:szCs w:val="18"/>
                <w:lang w:val="en-US"/>
              </w:rPr>
            </w:pPr>
            <w:r>
              <w:rPr>
                <w:rFonts w:ascii="Calibri" w:hAnsi="Calibri" w:cs="Calibri"/>
                <w:sz w:val="18"/>
                <w:szCs w:val="18"/>
                <w:lang w:val="en-US"/>
              </w:rPr>
              <w:t>15614200</w:t>
            </w:r>
          </w:p>
        </w:tc>
        <w:tc>
          <w:tcPr>
            <w:tcW w:w="1701" w:type="dxa"/>
            <w:gridSpan w:val="2"/>
          </w:tcPr>
          <w:p w:rsidR="00D106CA" w:rsidRDefault="00D106CA" w:rsidP="00320BE2">
            <w:pPr>
              <w:rPr>
                <w:lang w:val="en-GB"/>
              </w:rPr>
            </w:pPr>
          </w:p>
          <w:p w:rsidR="00D106CA" w:rsidRDefault="00D106CA" w:rsidP="00320BE2">
            <w:pPr>
              <w:rPr>
                <w:lang w:val="en-GB"/>
              </w:rPr>
            </w:pPr>
          </w:p>
          <w:p w:rsidR="00D106CA" w:rsidRDefault="00D106CA" w:rsidP="00320BE2">
            <w:pPr>
              <w:rPr>
                <w:lang w:val="en-GB"/>
              </w:rPr>
            </w:pPr>
          </w:p>
          <w:p w:rsidR="00D106CA" w:rsidRDefault="00D106CA" w:rsidP="00320BE2">
            <w:pPr>
              <w:rPr>
                <w:lang w:val="en-GB"/>
              </w:rPr>
            </w:pPr>
            <w:r>
              <w:rPr>
                <w:lang w:val="en-GB"/>
              </w:rPr>
              <w:t>Рис</w:t>
            </w:r>
          </w:p>
          <w:p w:rsidR="00D106CA" w:rsidRPr="00FA0050" w:rsidRDefault="00D106CA" w:rsidP="00320BE2">
            <w:pPr>
              <w:rPr>
                <w:lang w:val="en-GB"/>
              </w:rPr>
            </w:pPr>
          </w:p>
        </w:tc>
        <w:tc>
          <w:tcPr>
            <w:tcW w:w="1275" w:type="dxa"/>
            <w:gridSpan w:val="2"/>
          </w:tcPr>
          <w:p w:rsidR="00D106CA" w:rsidRPr="00B138F3" w:rsidRDefault="00D106CA" w:rsidP="00320BE2">
            <w:pPr>
              <w:widowControl w:val="0"/>
              <w:jc w:val="center"/>
              <w:rPr>
                <w:rFonts w:ascii="GHEA Grapalat" w:hAnsi="GHEA Grapalat"/>
                <w:sz w:val="16"/>
                <w:szCs w:val="16"/>
              </w:rPr>
            </w:pPr>
          </w:p>
        </w:tc>
        <w:tc>
          <w:tcPr>
            <w:tcW w:w="2631" w:type="dxa"/>
            <w:vAlign w:val="center"/>
          </w:tcPr>
          <w:p w:rsidR="00D106CA" w:rsidRPr="007601C9" w:rsidRDefault="00D106CA" w:rsidP="00320BE2">
            <w:pPr>
              <w:rPr>
                <w:rFonts w:ascii="Arial Unicode" w:hAnsi="Arial Unicode" w:cs="Calibri"/>
                <w:color w:val="000000"/>
                <w:sz w:val="14"/>
                <w:szCs w:val="14"/>
              </w:rPr>
            </w:pPr>
            <w:r w:rsidRPr="007601C9">
              <w:rPr>
                <w:rFonts w:ascii="Arial Unicode" w:hAnsi="Arial Unicode" w:cs="Calibri"/>
                <w:color w:val="000000"/>
                <w:sz w:val="14"/>
                <w:szCs w:val="14"/>
              </w:rPr>
              <w:t xml:space="preserve">Белый,крупный, высокий длинного или крупного типа , не сломанныый, по ширине делятся на 1-4 типа, зависимости от типа влажности от 13% до15% срок упаковки. ГОСТ 26 791-89. Безапасность  и маркировка по решению Армении 11 янвяря 2007г. Подтверждение решением </w:t>
            </w:r>
            <w:r w:rsidRPr="00E87445">
              <w:rPr>
                <w:rFonts w:ascii="Arial Unicode" w:hAnsi="Arial Unicode" w:cs="Calibri"/>
                <w:color w:val="000000"/>
                <w:sz w:val="14"/>
                <w:szCs w:val="14"/>
                <w:lang w:val="en-GB"/>
              </w:rPr>
              <w:t>N</w:t>
            </w:r>
            <w:r w:rsidRPr="007601C9">
              <w:rPr>
                <w:rFonts w:ascii="Arial Unicode" w:hAnsi="Arial Unicode" w:cs="Calibri"/>
                <w:color w:val="000000"/>
                <w:sz w:val="14"/>
                <w:szCs w:val="14"/>
              </w:rPr>
              <w:t xml:space="preserve"> 22 по статье </w:t>
            </w:r>
            <w:r w:rsidRPr="00E87445">
              <w:rPr>
                <w:rFonts w:ascii="Arial Unicode" w:hAnsi="Arial Unicode" w:cs="Calibri"/>
                <w:color w:val="000000"/>
                <w:sz w:val="14"/>
                <w:szCs w:val="14"/>
                <w:lang w:val="en-GB"/>
              </w:rPr>
              <w:t>N</w:t>
            </w:r>
            <w:r w:rsidRPr="007601C9">
              <w:rPr>
                <w:rFonts w:ascii="Arial Unicode" w:hAnsi="Arial Unicode" w:cs="Calibri"/>
                <w:color w:val="000000"/>
                <w:sz w:val="14"/>
                <w:szCs w:val="14"/>
              </w:rPr>
              <w:t xml:space="preserve"> 8  закона РА &lt;&lt;О безапасности пищевых продуктов&gt;&gt; о технических правил, предъявляемых к требованиям к пшеницы по производству, сохранению и использованию.</w:t>
            </w:r>
          </w:p>
        </w:tc>
        <w:tc>
          <w:tcPr>
            <w:tcW w:w="1085" w:type="dxa"/>
            <w:gridSpan w:val="2"/>
            <w:vAlign w:val="center"/>
          </w:tcPr>
          <w:p w:rsidR="00D106CA" w:rsidRPr="004F7F4D" w:rsidRDefault="004F7F4D" w:rsidP="00320BE2">
            <w:pPr>
              <w:jc w:val="center"/>
              <w:rPr>
                <w:rFonts w:ascii="Arial Unicode" w:hAnsi="Arial Unicode" w:cs="Calibri"/>
                <w:color w:val="000000"/>
                <w:sz w:val="22"/>
                <w:szCs w:val="22"/>
                <w:lang w:val="en-US"/>
              </w:rPr>
            </w:pPr>
            <w:r>
              <w:rPr>
                <w:rFonts w:ascii="Arial Unicode" w:hAnsi="Arial Unicode" w:cs="Calibri"/>
                <w:color w:val="000000"/>
                <w:sz w:val="22"/>
                <w:szCs w:val="22"/>
                <w:lang w:val="en-US"/>
              </w:rPr>
              <w:t>кг</w:t>
            </w:r>
          </w:p>
        </w:tc>
        <w:tc>
          <w:tcPr>
            <w:tcW w:w="1559" w:type="dxa"/>
          </w:tcPr>
          <w:p w:rsidR="00D106CA" w:rsidRPr="00B138F3" w:rsidRDefault="00D106CA" w:rsidP="00320BE2">
            <w:pPr>
              <w:widowControl w:val="0"/>
              <w:jc w:val="center"/>
              <w:rPr>
                <w:rFonts w:ascii="GHEA Grapalat" w:hAnsi="GHEA Grapalat"/>
                <w:sz w:val="16"/>
                <w:szCs w:val="16"/>
              </w:rPr>
            </w:pPr>
          </w:p>
        </w:tc>
        <w:tc>
          <w:tcPr>
            <w:tcW w:w="1134" w:type="dxa"/>
          </w:tcPr>
          <w:p w:rsidR="00D106CA" w:rsidRPr="00B138F3" w:rsidRDefault="00D106CA" w:rsidP="00320BE2">
            <w:pPr>
              <w:widowControl w:val="0"/>
              <w:jc w:val="center"/>
              <w:rPr>
                <w:rFonts w:ascii="GHEA Grapalat" w:hAnsi="GHEA Grapalat"/>
                <w:sz w:val="16"/>
                <w:szCs w:val="16"/>
              </w:rPr>
            </w:pPr>
          </w:p>
        </w:tc>
        <w:tc>
          <w:tcPr>
            <w:tcW w:w="850" w:type="dxa"/>
          </w:tcPr>
          <w:p w:rsidR="00D106CA" w:rsidRPr="004F7F4D" w:rsidRDefault="004F7F4D" w:rsidP="00320BE2">
            <w:pPr>
              <w:rPr>
                <w:rFonts w:ascii="Arial Armenian" w:hAnsi="Arial Armenian"/>
                <w:sz w:val="18"/>
                <w:szCs w:val="18"/>
                <w:lang w:val="en-US"/>
              </w:rPr>
            </w:pPr>
            <w:r>
              <w:rPr>
                <w:rFonts w:ascii="Arial Armenian" w:hAnsi="Arial Armenian"/>
                <w:sz w:val="18"/>
                <w:szCs w:val="18"/>
                <w:lang w:val="en-US"/>
              </w:rPr>
              <w:t>95</w:t>
            </w:r>
          </w:p>
        </w:tc>
        <w:tc>
          <w:tcPr>
            <w:tcW w:w="679" w:type="dxa"/>
          </w:tcPr>
          <w:p w:rsidR="00D106CA" w:rsidRDefault="00D106CA" w:rsidP="00320BE2"/>
        </w:tc>
        <w:tc>
          <w:tcPr>
            <w:tcW w:w="709" w:type="dxa"/>
          </w:tcPr>
          <w:p w:rsidR="00D106CA" w:rsidRPr="004F7F4D" w:rsidRDefault="004F7F4D" w:rsidP="00320BE2">
            <w:pPr>
              <w:rPr>
                <w:rFonts w:ascii="Arial Armenian" w:hAnsi="Arial Armenian"/>
                <w:sz w:val="18"/>
                <w:szCs w:val="18"/>
                <w:lang w:val="en-US"/>
              </w:rPr>
            </w:pPr>
            <w:r>
              <w:rPr>
                <w:rFonts w:ascii="Arial Armenian" w:hAnsi="Arial Armenian"/>
                <w:sz w:val="18"/>
                <w:szCs w:val="18"/>
                <w:lang w:val="en-US"/>
              </w:rPr>
              <w:t>95</w:t>
            </w:r>
          </w:p>
        </w:tc>
        <w:tc>
          <w:tcPr>
            <w:tcW w:w="1426" w:type="dxa"/>
          </w:tcPr>
          <w:p w:rsidR="00D106CA" w:rsidRPr="00E42385" w:rsidRDefault="00D106CA" w:rsidP="00320BE2">
            <w:pPr>
              <w:widowControl w:val="0"/>
              <w:jc w:val="center"/>
              <w:rPr>
                <w:rFonts w:ascii="GHEA Grapalat" w:hAnsi="GHEA Grapalat"/>
                <w:sz w:val="16"/>
                <w:szCs w:val="16"/>
              </w:rPr>
            </w:pPr>
          </w:p>
        </w:tc>
      </w:tr>
      <w:tr w:rsidR="00D106CA" w:rsidRPr="00B138F3" w:rsidTr="004F7F4D">
        <w:trPr>
          <w:trHeight w:val="246"/>
          <w:jc w:val="center"/>
        </w:trPr>
        <w:tc>
          <w:tcPr>
            <w:tcW w:w="1242" w:type="dxa"/>
          </w:tcPr>
          <w:p w:rsidR="00D106CA" w:rsidRPr="00D106CA" w:rsidRDefault="00D106CA" w:rsidP="00396FF3">
            <w:pPr>
              <w:widowControl w:val="0"/>
              <w:jc w:val="center"/>
              <w:rPr>
                <w:rFonts w:ascii="GHEA Grapalat" w:hAnsi="GHEA Grapalat"/>
                <w:sz w:val="16"/>
                <w:szCs w:val="16"/>
                <w:lang w:val="en-US"/>
              </w:rPr>
            </w:pPr>
            <w:r>
              <w:rPr>
                <w:rFonts w:ascii="GHEA Grapalat" w:hAnsi="GHEA Grapalat"/>
                <w:sz w:val="16"/>
                <w:szCs w:val="16"/>
                <w:lang w:val="en-US"/>
              </w:rPr>
              <w:t>9</w:t>
            </w:r>
          </w:p>
        </w:tc>
        <w:tc>
          <w:tcPr>
            <w:tcW w:w="2059" w:type="dxa"/>
            <w:vAlign w:val="bottom"/>
          </w:tcPr>
          <w:p w:rsidR="00D106CA" w:rsidRPr="004F7F4D" w:rsidRDefault="004F7F4D" w:rsidP="00396FF3">
            <w:pPr>
              <w:rPr>
                <w:rFonts w:ascii="Calibri" w:hAnsi="Calibri" w:cs="Calibri"/>
                <w:sz w:val="18"/>
                <w:szCs w:val="18"/>
                <w:lang w:val="en-US"/>
              </w:rPr>
            </w:pPr>
            <w:r>
              <w:rPr>
                <w:rFonts w:ascii="Calibri" w:hAnsi="Calibri" w:cs="Calibri"/>
                <w:sz w:val="18"/>
                <w:szCs w:val="18"/>
                <w:lang w:val="en-US"/>
              </w:rPr>
              <w:t>15112160</w:t>
            </w:r>
          </w:p>
        </w:tc>
        <w:tc>
          <w:tcPr>
            <w:tcW w:w="1701" w:type="dxa"/>
            <w:gridSpan w:val="2"/>
          </w:tcPr>
          <w:p w:rsidR="00D106CA" w:rsidRDefault="00D106CA" w:rsidP="00396FF3">
            <w:pPr>
              <w:rPr>
                <w:lang w:val="en-GB"/>
              </w:rPr>
            </w:pPr>
          </w:p>
          <w:p w:rsidR="00D106CA" w:rsidRDefault="00D106CA" w:rsidP="00396FF3">
            <w:pPr>
              <w:rPr>
                <w:lang w:val="en-GB"/>
              </w:rPr>
            </w:pPr>
          </w:p>
          <w:p w:rsidR="00D106CA" w:rsidRPr="0062498F" w:rsidRDefault="00D106CA" w:rsidP="00396FF3">
            <w:pPr>
              <w:rPr>
                <w:lang w:val="en-GB"/>
              </w:rPr>
            </w:pPr>
            <w:r>
              <w:rPr>
                <w:lang w:val="en-GB"/>
              </w:rPr>
              <w:t>Куриная грудка</w:t>
            </w:r>
          </w:p>
        </w:tc>
        <w:tc>
          <w:tcPr>
            <w:tcW w:w="1275" w:type="dxa"/>
            <w:gridSpan w:val="2"/>
          </w:tcPr>
          <w:p w:rsidR="00D106CA" w:rsidRPr="00B138F3" w:rsidRDefault="00D106CA" w:rsidP="00396FF3">
            <w:pPr>
              <w:widowControl w:val="0"/>
              <w:jc w:val="center"/>
              <w:rPr>
                <w:rFonts w:ascii="GHEA Grapalat" w:hAnsi="GHEA Grapalat"/>
                <w:sz w:val="16"/>
                <w:szCs w:val="16"/>
              </w:rPr>
            </w:pPr>
          </w:p>
        </w:tc>
        <w:tc>
          <w:tcPr>
            <w:tcW w:w="2631" w:type="dxa"/>
            <w:vAlign w:val="center"/>
          </w:tcPr>
          <w:p w:rsidR="00D106CA" w:rsidRPr="0062498F" w:rsidRDefault="00D106CA" w:rsidP="00396FF3">
            <w:pPr>
              <w:jc w:val="center"/>
              <w:rPr>
                <w:rFonts w:ascii="Arial Unicode" w:hAnsi="Arial Unicode" w:cs="Calibri"/>
                <w:color w:val="000000"/>
                <w:sz w:val="14"/>
                <w:szCs w:val="14"/>
                <w:lang w:val="en-GB"/>
              </w:rPr>
            </w:pPr>
            <w:r w:rsidRPr="007601C9">
              <w:rPr>
                <w:rFonts w:ascii="Arial Unicode" w:hAnsi="Arial Unicode" w:cs="Calibri"/>
                <w:color w:val="000000"/>
                <w:sz w:val="14"/>
                <w:szCs w:val="14"/>
              </w:rPr>
              <w:t>Замороженное куринное мясо, чистое, бескровное, без запахов, упакованное в полиэтиленовую пленку, ГОСТ 25391-82 безопасность и маркировка по решению</w:t>
            </w:r>
            <w:r>
              <w:rPr>
                <w:rFonts w:ascii="Arial Unicode" w:hAnsi="Arial Unicode" w:cs="Calibri"/>
                <w:color w:val="000000"/>
                <w:sz w:val="14"/>
                <w:szCs w:val="14"/>
                <w:lang w:val="en-GB"/>
              </w:rPr>
              <w:t>N</w:t>
            </w:r>
            <w:r w:rsidRPr="007601C9">
              <w:rPr>
                <w:rFonts w:ascii="Arial Unicode" w:hAnsi="Arial Unicode" w:cs="Calibri"/>
                <w:color w:val="000000"/>
                <w:sz w:val="14"/>
                <w:szCs w:val="14"/>
              </w:rPr>
              <w:t xml:space="preserve"> 1560-Н 19 октября 2006г &lt;&lt;О технических правил и статья </w:t>
            </w:r>
            <w:r>
              <w:rPr>
                <w:rFonts w:ascii="Arial Unicode" w:hAnsi="Arial Unicode" w:cs="Calibri"/>
                <w:color w:val="000000"/>
                <w:sz w:val="14"/>
                <w:szCs w:val="14"/>
                <w:lang w:val="en-GB"/>
              </w:rPr>
              <w:t>N</w:t>
            </w:r>
            <w:r w:rsidRPr="007601C9">
              <w:rPr>
                <w:rFonts w:ascii="Arial Unicode" w:hAnsi="Arial Unicode" w:cs="Calibri"/>
                <w:color w:val="000000"/>
                <w:sz w:val="14"/>
                <w:szCs w:val="14"/>
              </w:rPr>
              <w:t xml:space="preserve"> 8 закона РА о безапасности пищевых продуктов&gt;&gt;. </w:t>
            </w:r>
            <w:r>
              <w:rPr>
                <w:rFonts w:ascii="Arial Unicode" w:hAnsi="Arial Unicode" w:cs="Calibri"/>
                <w:color w:val="000000"/>
                <w:sz w:val="14"/>
                <w:szCs w:val="14"/>
                <w:lang w:val="en-GB"/>
              </w:rPr>
              <w:t>О       срок годности 80%.</w:t>
            </w:r>
          </w:p>
        </w:tc>
        <w:tc>
          <w:tcPr>
            <w:tcW w:w="1085" w:type="dxa"/>
            <w:gridSpan w:val="2"/>
            <w:vAlign w:val="center"/>
          </w:tcPr>
          <w:p w:rsidR="00D106CA" w:rsidRPr="004F7F4D" w:rsidRDefault="004F7F4D" w:rsidP="00396FF3">
            <w:pPr>
              <w:jc w:val="center"/>
              <w:rPr>
                <w:rFonts w:ascii="Arial Unicode" w:hAnsi="Arial Unicode" w:cs="Calibri"/>
                <w:color w:val="000000"/>
                <w:sz w:val="22"/>
                <w:szCs w:val="22"/>
                <w:lang w:val="en-US"/>
              </w:rPr>
            </w:pPr>
            <w:r>
              <w:rPr>
                <w:rFonts w:ascii="Arial Unicode" w:hAnsi="Arial Unicode" w:cs="Calibri"/>
                <w:color w:val="000000"/>
                <w:sz w:val="22"/>
                <w:szCs w:val="22"/>
                <w:lang w:val="en-US"/>
              </w:rPr>
              <w:t>кг</w:t>
            </w:r>
          </w:p>
        </w:tc>
        <w:tc>
          <w:tcPr>
            <w:tcW w:w="1559" w:type="dxa"/>
          </w:tcPr>
          <w:p w:rsidR="00D106CA" w:rsidRPr="00B138F3" w:rsidRDefault="00D106CA" w:rsidP="00396FF3">
            <w:pPr>
              <w:widowControl w:val="0"/>
              <w:jc w:val="center"/>
              <w:rPr>
                <w:rFonts w:ascii="GHEA Grapalat" w:hAnsi="GHEA Grapalat"/>
                <w:sz w:val="16"/>
                <w:szCs w:val="16"/>
              </w:rPr>
            </w:pPr>
          </w:p>
        </w:tc>
        <w:tc>
          <w:tcPr>
            <w:tcW w:w="1134" w:type="dxa"/>
          </w:tcPr>
          <w:p w:rsidR="00D106CA" w:rsidRPr="00B138F3" w:rsidRDefault="00D106CA" w:rsidP="00396FF3">
            <w:pPr>
              <w:widowControl w:val="0"/>
              <w:jc w:val="center"/>
              <w:rPr>
                <w:rFonts w:ascii="GHEA Grapalat" w:hAnsi="GHEA Grapalat"/>
                <w:sz w:val="16"/>
                <w:szCs w:val="16"/>
              </w:rPr>
            </w:pPr>
          </w:p>
        </w:tc>
        <w:tc>
          <w:tcPr>
            <w:tcW w:w="850" w:type="dxa"/>
          </w:tcPr>
          <w:p w:rsidR="00D106CA" w:rsidRPr="0033180F" w:rsidRDefault="004F7F4D" w:rsidP="00396FF3">
            <w:pPr>
              <w:rPr>
                <w:rFonts w:ascii="Arial Armenian" w:hAnsi="Arial Armenian"/>
                <w:sz w:val="18"/>
                <w:szCs w:val="18"/>
                <w:lang w:val="en-US"/>
              </w:rPr>
            </w:pPr>
            <w:r>
              <w:rPr>
                <w:rFonts w:ascii="Arial Armenian" w:hAnsi="Arial Armenian"/>
                <w:sz w:val="18"/>
                <w:szCs w:val="18"/>
                <w:lang w:val="en-US"/>
              </w:rPr>
              <w:t>296</w:t>
            </w:r>
          </w:p>
        </w:tc>
        <w:tc>
          <w:tcPr>
            <w:tcW w:w="679" w:type="dxa"/>
          </w:tcPr>
          <w:p w:rsidR="00D106CA" w:rsidRDefault="00D106CA" w:rsidP="00396FF3"/>
        </w:tc>
        <w:tc>
          <w:tcPr>
            <w:tcW w:w="709" w:type="dxa"/>
          </w:tcPr>
          <w:p w:rsidR="00D106CA" w:rsidRPr="0033180F" w:rsidRDefault="004F7F4D" w:rsidP="00396FF3">
            <w:pPr>
              <w:rPr>
                <w:rFonts w:ascii="Arial Armenian" w:hAnsi="Arial Armenian"/>
                <w:sz w:val="18"/>
                <w:szCs w:val="18"/>
                <w:lang w:val="en-US"/>
              </w:rPr>
            </w:pPr>
            <w:r>
              <w:rPr>
                <w:rFonts w:ascii="Arial Armenian" w:hAnsi="Arial Armenian"/>
                <w:sz w:val="18"/>
                <w:szCs w:val="18"/>
                <w:lang w:val="en-US"/>
              </w:rPr>
              <w:t>296</w:t>
            </w:r>
          </w:p>
        </w:tc>
        <w:tc>
          <w:tcPr>
            <w:tcW w:w="1426" w:type="dxa"/>
          </w:tcPr>
          <w:p w:rsidR="00D106CA" w:rsidRPr="00E42385" w:rsidRDefault="00D106CA" w:rsidP="00396FF3">
            <w:pPr>
              <w:widowControl w:val="0"/>
              <w:jc w:val="center"/>
              <w:rPr>
                <w:rFonts w:ascii="GHEA Grapalat" w:hAnsi="GHEA Grapalat"/>
                <w:sz w:val="16"/>
                <w:szCs w:val="16"/>
              </w:rPr>
            </w:pPr>
          </w:p>
        </w:tc>
      </w:tr>
      <w:tr w:rsidR="00D106CA" w:rsidRPr="00B138F3" w:rsidTr="004F7F4D">
        <w:trPr>
          <w:trHeight w:val="2286"/>
          <w:jc w:val="center"/>
        </w:trPr>
        <w:tc>
          <w:tcPr>
            <w:tcW w:w="1242" w:type="dxa"/>
          </w:tcPr>
          <w:p w:rsidR="00D106CA" w:rsidRPr="00FA0050" w:rsidRDefault="00D106CA" w:rsidP="00396FF3">
            <w:pPr>
              <w:widowControl w:val="0"/>
              <w:jc w:val="center"/>
              <w:rPr>
                <w:rFonts w:ascii="GHEA Grapalat" w:hAnsi="GHEA Grapalat"/>
                <w:sz w:val="16"/>
                <w:szCs w:val="16"/>
                <w:lang w:val="en-GB"/>
              </w:rPr>
            </w:pPr>
            <w:r>
              <w:rPr>
                <w:rFonts w:ascii="GHEA Grapalat" w:hAnsi="GHEA Grapalat"/>
                <w:sz w:val="16"/>
                <w:szCs w:val="16"/>
                <w:lang w:val="en-GB"/>
              </w:rPr>
              <w:t>10</w:t>
            </w:r>
          </w:p>
        </w:tc>
        <w:tc>
          <w:tcPr>
            <w:tcW w:w="2059" w:type="dxa"/>
            <w:vAlign w:val="bottom"/>
          </w:tcPr>
          <w:p w:rsidR="00D106CA" w:rsidRDefault="00D106CA" w:rsidP="00396FF3">
            <w:pPr>
              <w:rPr>
                <w:rFonts w:ascii="Sylfaen" w:hAnsi="Sylfaen" w:cs="Calibri"/>
                <w:sz w:val="18"/>
                <w:szCs w:val="18"/>
                <w:lang w:val="hy-AM"/>
              </w:rPr>
            </w:pPr>
          </w:p>
          <w:p w:rsidR="00D106CA" w:rsidRPr="004F7F4D" w:rsidRDefault="004F7F4D" w:rsidP="00396FF3">
            <w:pPr>
              <w:rPr>
                <w:rFonts w:ascii="Calibri" w:hAnsi="Calibri" w:cs="Calibri"/>
                <w:sz w:val="18"/>
                <w:szCs w:val="18"/>
                <w:lang w:val="en-US"/>
              </w:rPr>
            </w:pPr>
            <w:r>
              <w:rPr>
                <w:rFonts w:ascii="Calibri" w:hAnsi="Calibri" w:cs="Calibri"/>
                <w:sz w:val="18"/>
                <w:szCs w:val="18"/>
                <w:lang w:val="en-US"/>
              </w:rPr>
              <w:t>15421100</w:t>
            </w:r>
          </w:p>
        </w:tc>
        <w:tc>
          <w:tcPr>
            <w:tcW w:w="1701" w:type="dxa"/>
            <w:gridSpan w:val="2"/>
          </w:tcPr>
          <w:p w:rsidR="00D106CA" w:rsidRDefault="00D106CA" w:rsidP="00396FF3"/>
          <w:p w:rsidR="00D106CA" w:rsidRDefault="00D106CA" w:rsidP="00396FF3"/>
          <w:p w:rsidR="00D106CA" w:rsidRDefault="00D106CA" w:rsidP="00396FF3"/>
          <w:p w:rsidR="00D106CA" w:rsidRDefault="00D106CA" w:rsidP="00396FF3">
            <w:r w:rsidRPr="0059075B">
              <w:t>Растительное масло</w:t>
            </w:r>
          </w:p>
        </w:tc>
        <w:tc>
          <w:tcPr>
            <w:tcW w:w="1275" w:type="dxa"/>
            <w:gridSpan w:val="2"/>
          </w:tcPr>
          <w:p w:rsidR="00D106CA" w:rsidRPr="00B138F3" w:rsidRDefault="00D106CA" w:rsidP="00396FF3">
            <w:pPr>
              <w:widowControl w:val="0"/>
              <w:jc w:val="center"/>
              <w:rPr>
                <w:rFonts w:ascii="GHEA Grapalat" w:hAnsi="GHEA Grapalat"/>
                <w:sz w:val="16"/>
                <w:szCs w:val="16"/>
              </w:rPr>
            </w:pPr>
          </w:p>
        </w:tc>
        <w:tc>
          <w:tcPr>
            <w:tcW w:w="2631" w:type="dxa"/>
            <w:vAlign w:val="center"/>
          </w:tcPr>
          <w:p w:rsidR="00D106CA" w:rsidRPr="00C82FB7" w:rsidRDefault="00D106CA" w:rsidP="00C82FB7">
            <w:pPr>
              <w:jc w:val="center"/>
              <w:rPr>
                <w:rFonts w:ascii="Arial Unicode" w:hAnsi="Arial Unicode" w:cs="Calibri"/>
                <w:color w:val="000000"/>
                <w:sz w:val="14"/>
                <w:szCs w:val="14"/>
              </w:rPr>
            </w:pPr>
            <w:r w:rsidRPr="00C82FB7">
              <w:rPr>
                <w:rFonts w:ascii="Arial Unicode" w:hAnsi="Arial Unicode" w:cs="Sylfaen"/>
                <w:color w:val="000000"/>
                <w:sz w:val="14"/>
                <w:szCs w:val="14"/>
              </w:rPr>
              <w:t>Изготовлено путем отжима и отжима семян подсолнечника, высокого качества, рафинированного, без запаха, расфасовано в бутылки объемом до 5 л.</w:t>
            </w:r>
            <w:r w:rsidRPr="007601C9">
              <w:rPr>
                <w:rFonts w:ascii="Arial Unicode" w:hAnsi="Arial Unicode" w:cs="Sylfaen"/>
                <w:color w:val="000000"/>
                <w:sz w:val="14"/>
                <w:szCs w:val="14"/>
              </w:rPr>
              <w:t>ГОСТ 11 29-93.</w:t>
            </w:r>
            <w:r w:rsidRPr="00C82FB7">
              <w:rPr>
                <w:rFonts w:ascii="Arial Unicode" w:hAnsi="Arial Unicode" w:cs="Sylfaen"/>
                <w:color w:val="000000"/>
                <w:sz w:val="14"/>
                <w:szCs w:val="14"/>
              </w:rPr>
              <w:t>Безопасность</w:t>
            </w:r>
            <w:r w:rsidRPr="007601C9">
              <w:rPr>
                <w:rFonts w:ascii="Arial Unicode" w:hAnsi="Arial Unicode" w:cs="Sylfaen"/>
                <w:color w:val="000000"/>
                <w:sz w:val="14"/>
                <w:szCs w:val="14"/>
              </w:rPr>
              <w:t xml:space="preserve"> по гигиеническим нормам</w:t>
            </w:r>
            <w:r w:rsidRPr="00C82FB7">
              <w:rPr>
                <w:rFonts w:ascii="Arial Unicode" w:hAnsi="Arial Unicode" w:cs="Sylfaen"/>
                <w:color w:val="000000"/>
                <w:sz w:val="14"/>
                <w:szCs w:val="14"/>
              </w:rPr>
              <w:t>№</w:t>
            </w:r>
            <w:r w:rsidRPr="007601C9">
              <w:rPr>
                <w:rFonts w:ascii="Arial Unicode" w:hAnsi="Arial Unicode" w:cs="Sylfaen"/>
                <w:color w:val="000000"/>
                <w:sz w:val="14"/>
                <w:szCs w:val="14"/>
              </w:rPr>
              <w:t xml:space="preserve"> 2-</w:t>
            </w:r>
            <w:r w:rsidRPr="00C82FB7">
              <w:rPr>
                <w:rFonts w:ascii="Arial Unicode" w:hAnsi="Arial Unicode" w:cs="Sylfaen"/>
                <w:color w:val="000000"/>
                <w:sz w:val="14"/>
                <w:szCs w:val="14"/>
                <w:lang w:val="en-GB"/>
              </w:rPr>
              <w:t>III</w:t>
            </w:r>
            <w:r w:rsidRPr="007601C9">
              <w:rPr>
                <w:rFonts w:ascii="Arial Unicode" w:hAnsi="Arial Unicode" w:cs="Sylfaen"/>
                <w:color w:val="000000"/>
                <w:sz w:val="14"/>
                <w:szCs w:val="14"/>
              </w:rPr>
              <w:t xml:space="preserve">-4.9-01-2010 и по стстье </w:t>
            </w:r>
            <w:r w:rsidRPr="00C82FB7">
              <w:rPr>
                <w:rFonts w:ascii="Arial Unicode" w:hAnsi="Arial Unicode" w:cs="Sylfaen"/>
                <w:color w:val="000000"/>
                <w:sz w:val="14"/>
                <w:szCs w:val="14"/>
              </w:rPr>
              <w:t xml:space="preserve"> №</w:t>
            </w:r>
            <w:r w:rsidRPr="007601C9">
              <w:rPr>
                <w:rFonts w:ascii="Arial Unicode" w:hAnsi="Arial Unicode" w:cs="Sylfaen"/>
                <w:color w:val="000000"/>
                <w:sz w:val="14"/>
                <w:szCs w:val="14"/>
              </w:rPr>
              <w:t xml:space="preserve"> 8 Закону РА &lt;&lt;</w:t>
            </w:r>
            <w:r w:rsidRPr="007601C9">
              <w:rPr>
                <w:rFonts w:ascii="Arial Unicode" w:hAnsi="Arial Unicode" w:cs="Calibri"/>
                <w:color w:val="000000"/>
                <w:sz w:val="14"/>
                <w:szCs w:val="14"/>
              </w:rPr>
              <w:t xml:space="preserve">О безапасности пищевых продуктов&gt;&gt;. </w:t>
            </w:r>
            <w:r w:rsidRPr="00C82FB7">
              <w:rPr>
                <w:rFonts w:ascii="Arial Unicode" w:hAnsi="Arial Unicode" w:cs="Sylfaen"/>
                <w:color w:val="000000"/>
                <w:sz w:val="14"/>
                <w:szCs w:val="14"/>
              </w:rPr>
              <w:t xml:space="preserve">Остаточный срок </w:t>
            </w:r>
            <w:r w:rsidRPr="00C82FB7">
              <w:rPr>
                <w:rFonts w:ascii="Arial Unicode" w:hAnsi="Arial Unicode" w:cs="Sylfaen"/>
                <w:color w:val="000000"/>
                <w:sz w:val="14"/>
                <w:szCs w:val="14"/>
                <w:lang w:val="en-GB"/>
              </w:rPr>
              <w:t>годности</w:t>
            </w:r>
            <w:r w:rsidRPr="00C82FB7">
              <w:rPr>
                <w:rFonts w:ascii="Arial Unicode" w:hAnsi="Arial Unicode" w:cs="Sylfaen"/>
                <w:color w:val="000000"/>
                <w:sz w:val="14"/>
                <w:szCs w:val="14"/>
              </w:rPr>
              <w:t xml:space="preserve"> не менее 80%. </w:t>
            </w:r>
          </w:p>
        </w:tc>
        <w:tc>
          <w:tcPr>
            <w:tcW w:w="1085" w:type="dxa"/>
            <w:gridSpan w:val="2"/>
            <w:vAlign w:val="center"/>
          </w:tcPr>
          <w:p w:rsidR="00D106CA" w:rsidRPr="009E5B41" w:rsidRDefault="00D106CA" w:rsidP="00396FF3">
            <w:pPr>
              <w:jc w:val="center"/>
              <w:rPr>
                <w:rFonts w:ascii="Arial Unicode" w:hAnsi="Arial Unicode" w:cs="Calibri"/>
                <w:color w:val="000000"/>
                <w:sz w:val="22"/>
                <w:szCs w:val="22"/>
                <w:highlight w:val="yellow"/>
              </w:rPr>
            </w:pPr>
            <w:r w:rsidRPr="00D46836">
              <w:t>л</w:t>
            </w:r>
          </w:p>
        </w:tc>
        <w:tc>
          <w:tcPr>
            <w:tcW w:w="1559" w:type="dxa"/>
          </w:tcPr>
          <w:p w:rsidR="00D106CA" w:rsidRPr="00B138F3" w:rsidRDefault="00D106CA" w:rsidP="00396FF3">
            <w:pPr>
              <w:widowControl w:val="0"/>
              <w:jc w:val="center"/>
              <w:rPr>
                <w:rFonts w:ascii="GHEA Grapalat" w:hAnsi="GHEA Grapalat"/>
                <w:sz w:val="16"/>
                <w:szCs w:val="16"/>
              </w:rPr>
            </w:pPr>
          </w:p>
        </w:tc>
        <w:tc>
          <w:tcPr>
            <w:tcW w:w="1134" w:type="dxa"/>
          </w:tcPr>
          <w:p w:rsidR="00D106CA" w:rsidRPr="00B138F3" w:rsidRDefault="00D106CA" w:rsidP="00396FF3">
            <w:pPr>
              <w:widowControl w:val="0"/>
              <w:jc w:val="center"/>
              <w:rPr>
                <w:rFonts w:ascii="GHEA Grapalat" w:hAnsi="GHEA Grapalat"/>
                <w:sz w:val="16"/>
                <w:szCs w:val="16"/>
              </w:rPr>
            </w:pPr>
          </w:p>
        </w:tc>
        <w:tc>
          <w:tcPr>
            <w:tcW w:w="850" w:type="dxa"/>
          </w:tcPr>
          <w:p w:rsidR="00D106CA" w:rsidRPr="004F7F4D" w:rsidRDefault="004F7F4D" w:rsidP="00396FF3">
            <w:pPr>
              <w:rPr>
                <w:rFonts w:ascii="Sylfaen" w:hAnsi="Sylfaen"/>
                <w:sz w:val="18"/>
                <w:szCs w:val="18"/>
                <w:lang w:val="en-US"/>
              </w:rPr>
            </w:pPr>
            <w:r>
              <w:rPr>
                <w:rFonts w:ascii="Sylfaen" w:hAnsi="Sylfaen"/>
                <w:sz w:val="18"/>
                <w:szCs w:val="18"/>
                <w:lang w:val="en-US"/>
              </w:rPr>
              <w:t>158</w:t>
            </w:r>
          </w:p>
        </w:tc>
        <w:tc>
          <w:tcPr>
            <w:tcW w:w="679" w:type="dxa"/>
          </w:tcPr>
          <w:p w:rsidR="00D106CA" w:rsidRDefault="00D106CA" w:rsidP="00396FF3"/>
        </w:tc>
        <w:tc>
          <w:tcPr>
            <w:tcW w:w="709" w:type="dxa"/>
          </w:tcPr>
          <w:p w:rsidR="00D106CA" w:rsidRPr="004F7F4D" w:rsidRDefault="004F7F4D" w:rsidP="00396FF3">
            <w:pPr>
              <w:rPr>
                <w:rFonts w:ascii="Sylfaen" w:hAnsi="Sylfaen"/>
                <w:sz w:val="18"/>
                <w:szCs w:val="18"/>
                <w:lang w:val="en-US"/>
              </w:rPr>
            </w:pPr>
            <w:r>
              <w:rPr>
                <w:rFonts w:ascii="Sylfaen" w:hAnsi="Sylfaen"/>
                <w:sz w:val="18"/>
                <w:szCs w:val="18"/>
                <w:lang w:val="en-US"/>
              </w:rPr>
              <w:t>158</w:t>
            </w:r>
          </w:p>
        </w:tc>
        <w:tc>
          <w:tcPr>
            <w:tcW w:w="1426" w:type="dxa"/>
          </w:tcPr>
          <w:p w:rsidR="00D106CA" w:rsidRPr="00E42385" w:rsidRDefault="00D106CA" w:rsidP="00396FF3">
            <w:pPr>
              <w:widowControl w:val="0"/>
              <w:jc w:val="center"/>
              <w:rPr>
                <w:rFonts w:ascii="GHEA Grapalat" w:hAnsi="GHEA Grapalat"/>
                <w:sz w:val="16"/>
                <w:szCs w:val="16"/>
              </w:rPr>
            </w:pPr>
          </w:p>
        </w:tc>
      </w:tr>
      <w:tr w:rsidR="00B138F3" w:rsidRPr="00B138F3" w:rsidTr="004F7F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gridAfter w:val="7"/>
          <w:wAfter w:w="6711" w:type="dxa"/>
          <w:jc w:val="center"/>
        </w:trPr>
        <w:tc>
          <w:tcPr>
            <w:tcW w:w="4536" w:type="dxa"/>
            <w:gridSpan w:val="3"/>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gridSpan w:val="2"/>
          </w:tcPr>
          <w:p w:rsidR="00071D1C" w:rsidRPr="00B138F3" w:rsidRDefault="00071D1C" w:rsidP="00B46D58">
            <w:pPr>
              <w:widowControl w:val="0"/>
              <w:jc w:val="center"/>
              <w:rPr>
                <w:rFonts w:ascii="GHEA Grapalat" w:hAnsi="GHEA Grapalat"/>
              </w:rPr>
            </w:pPr>
          </w:p>
        </w:tc>
        <w:tc>
          <w:tcPr>
            <w:tcW w:w="4343" w:type="dxa"/>
            <w:gridSpan w:val="3"/>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29"/>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17"/>
        <w:gridCol w:w="2125"/>
        <w:gridCol w:w="1592"/>
        <w:gridCol w:w="993"/>
        <w:gridCol w:w="999"/>
        <w:gridCol w:w="710"/>
        <w:gridCol w:w="855"/>
        <w:gridCol w:w="543"/>
        <w:gridCol w:w="586"/>
        <w:gridCol w:w="693"/>
        <w:gridCol w:w="822"/>
        <w:gridCol w:w="835"/>
        <w:gridCol w:w="828"/>
        <w:gridCol w:w="967"/>
        <w:gridCol w:w="828"/>
        <w:gridCol w:w="812"/>
      </w:tblGrid>
      <w:tr w:rsidR="00B138F3" w:rsidRPr="00B138F3" w:rsidTr="00D46836">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680064">
        <w:trPr>
          <w:trHeight w:val="747"/>
          <w:jc w:val="center"/>
        </w:trPr>
        <w:tc>
          <w:tcPr>
            <w:tcW w:w="1717"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2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92"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471"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D46836">
              <w:rPr>
                <w:rFonts w:ascii="GHEA Grapalat" w:hAnsi="GHEA Grapalat"/>
                <w:sz w:val="16"/>
                <w:szCs w:val="16"/>
              </w:rPr>
              <w:t>20</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30"/>
              <w:t>**</w:t>
            </w:r>
          </w:p>
        </w:tc>
      </w:tr>
      <w:tr w:rsidR="00B138F3" w:rsidRPr="00B138F3" w:rsidTr="00680064">
        <w:trPr>
          <w:trHeight w:val="594"/>
          <w:jc w:val="center"/>
        </w:trPr>
        <w:tc>
          <w:tcPr>
            <w:tcW w:w="1717" w:type="dxa"/>
          </w:tcPr>
          <w:p w:rsidR="00071D1C" w:rsidRPr="00B138F3" w:rsidRDefault="00071D1C" w:rsidP="00B46D58">
            <w:pPr>
              <w:widowControl w:val="0"/>
              <w:jc w:val="center"/>
              <w:rPr>
                <w:rFonts w:ascii="GHEA Grapalat" w:hAnsi="GHEA Grapalat"/>
                <w:sz w:val="16"/>
                <w:szCs w:val="16"/>
              </w:rPr>
            </w:pPr>
          </w:p>
        </w:tc>
        <w:tc>
          <w:tcPr>
            <w:tcW w:w="2125" w:type="dxa"/>
          </w:tcPr>
          <w:p w:rsidR="00071D1C" w:rsidRPr="00B138F3" w:rsidRDefault="00071D1C" w:rsidP="00B46D58">
            <w:pPr>
              <w:widowControl w:val="0"/>
              <w:jc w:val="center"/>
              <w:rPr>
                <w:rFonts w:ascii="GHEA Grapalat" w:hAnsi="GHEA Grapalat"/>
                <w:sz w:val="16"/>
                <w:szCs w:val="16"/>
              </w:rPr>
            </w:pPr>
          </w:p>
        </w:tc>
        <w:tc>
          <w:tcPr>
            <w:tcW w:w="1592" w:type="dxa"/>
          </w:tcPr>
          <w:p w:rsidR="00071D1C" w:rsidRPr="00B138F3" w:rsidRDefault="00071D1C" w:rsidP="00B46D58">
            <w:pPr>
              <w:widowControl w:val="0"/>
              <w:jc w:val="center"/>
              <w:rPr>
                <w:rFonts w:ascii="GHEA Grapalat" w:hAnsi="GHEA Grapalat"/>
                <w:sz w:val="16"/>
                <w:szCs w:val="16"/>
              </w:rPr>
            </w:pPr>
          </w:p>
        </w:tc>
        <w:tc>
          <w:tcPr>
            <w:tcW w:w="99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99"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0"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55"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586" w:type="dxa"/>
            <w:vAlign w:val="center"/>
          </w:tcPr>
          <w:p w:rsidR="00071D1C" w:rsidRPr="00B138F3" w:rsidRDefault="00071D1C" w:rsidP="00B46D58">
            <w:pPr>
              <w:widowControl w:val="0"/>
              <w:ind w:right="-7"/>
              <w:jc w:val="center"/>
              <w:rPr>
                <w:rFonts w:ascii="GHEA Grapalat" w:hAnsi="GHEA Grapalat"/>
                <w:sz w:val="16"/>
                <w:szCs w:val="16"/>
              </w:rPr>
            </w:pPr>
          </w:p>
        </w:tc>
        <w:tc>
          <w:tcPr>
            <w:tcW w:w="693" w:type="dxa"/>
            <w:vAlign w:val="center"/>
          </w:tcPr>
          <w:p w:rsidR="00071D1C" w:rsidRPr="00B138F3" w:rsidRDefault="00071D1C" w:rsidP="00B46D58">
            <w:pPr>
              <w:widowControl w:val="0"/>
              <w:ind w:right="-7"/>
              <w:jc w:val="center"/>
              <w:rPr>
                <w:rFonts w:ascii="GHEA Grapalat" w:hAnsi="GHEA Grapalat"/>
                <w:sz w:val="16"/>
                <w:szCs w:val="16"/>
              </w:rPr>
            </w:pPr>
          </w:p>
        </w:tc>
        <w:tc>
          <w:tcPr>
            <w:tcW w:w="822" w:type="dxa"/>
            <w:vAlign w:val="center"/>
          </w:tcPr>
          <w:p w:rsidR="00071D1C" w:rsidRPr="00B138F3" w:rsidRDefault="00071D1C" w:rsidP="00B46D58">
            <w:pPr>
              <w:widowControl w:val="0"/>
              <w:ind w:right="-7"/>
              <w:jc w:val="center"/>
              <w:rPr>
                <w:rFonts w:ascii="GHEA Grapalat" w:hAnsi="GHEA Grapalat"/>
                <w:sz w:val="16"/>
                <w:szCs w:val="16"/>
              </w:rPr>
            </w:pPr>
          </w:p>
        </w:tc>
        <w:tc>
          <w:tcPr>
            <w:tcW w:w="835" w:type="dxa"/>
            <w:vAlign w:val="center"/>
          </w:tcPr>
          <w:p w:rsidR="00071D1C" w:rsidRPr="00B138F3" w:rsidRDefault="00071D1C" w:rsidP="00B46D58">
            <w:pPr>
              <w:widowControl w:val="0"/>
              <w:ind w:right="-7"/>
              <w:jc w:val="center"/>
              <w:rPr>
                <w:rFonts w:ascii="GHEA Grapalat" w:hAnsi="GHEA Grapalat"/>
                <w:sz w:val="16"/>
                <w:szCs w:val="16"/>
              </w:rPr>
            </w:pPr>
          </w:p>
        </w:tc>
        <w:tc>
          <w:tcPr>
            <w:tcW w:w="828" w:type="dxa"/>
            <w:vAlign w:val="center"/>
          </w:tcPr>
          <w:p w:rsidR="00071D1C" w:rsidRPr="00B138F3" w:rsidRDefault="00071D1C" w:rsidP="00B46D58">
            <w:pPr>
              <w:widowControl w:val="0"/>
              <w:ind w:right="-7"/>
              <w:jc w:val="center"/>
              <w:rPr>
                <w:rFonts w:ascii="GHEA Grapalat" w:hAnsi="GHEA Grapalat"/>
                <w:sz w:val="16"/>
                <w:szCs w:val="16"/>
              </w:rPr>
            </w:pPr>
          </w:p>
        </w:tc>
        <w:tc>
          <w:tcPr>
            <w:tcW w:w="967" w:type="dxa"/>
            <w:vAlign w:val="center"/>
          </w:tcPr>
          <w:p w:rsidR="00071D1C" w:rsidRPr="00B138F3" w:rsidRDefault="00071D1C" w:rsidP="00B46D58">
            <w:pPr>
              <w:widowControl w:val="0"/>
              <w:ind w:right="-7"/>
              <w:jc w:val="center"/>
              <w:rPr>
                <w:rFonts w:ascii="GHEA Grapalat" w:hAnsi="GHEA Grapalat"/>
                <w:sz w:val="16"/>
                <w:szCs w:val="16"/>
              </w:rPr>
            </w:pPr>
          </w:p>
        </w:tc>
        <w:tc>
          <w:tcPr>
            <w:tcW w:w="828" w:type="dxa"/>
            <w:vAlign w:val="center"/>
          </w:tcPr>
          <w:p w:rsidR="00071D1C" w:rsidRPr="00B138F3" w:rsidRDefault="00071D1C" w:rsidP="00B46D58">
            <w:pPr>
              <w:widowControl w:val="0"/>
              <w:ind w:right="-7"/>
              <w:jc w:val="center"/>
              <w:rPr>
                <w:rFonts w:ascii="GHEA Grapalat" w:hAnsi="GHEA Grapalat"/>
                <w:sz w:val="16"/>
                <w:szCs w:val="16"/>
              </w:rPr>
            </w:pPr>
          </w:p>
        </w:tc>
        <w:tc>
          <w:tcPr>
            <w:tcW w:w="812"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D46836" w:rsidRPr="00B138F3" w:rsidTr="00680064">
        <w:trPr>
          <w:trHeight w:val="404"/>
          <w:jc w:val="center"/>
        </w:trPr>
        <w:tc>
          <w:tcPr>
            <w:tcW w:w="1717" w:type="dxa"/>
          </w:tcPr>
          <w:p w:rsidR="00D46836" w:rsidRPr="00680064" w:rsidRDefault="00D46836" w:rsidP="00B46D58">
            <w:pPr>
              <w:widowControl w:val="0"/>
              <w:jc w:val="center"/>
              <w:rPr>
                <w:rFonts w:ascii="GHEA Grapalat" w:hAnsi="GHEA Grapalat"/>
                <w:sz w:val="16"/>
                <w:szCs w:val="16"/>
                <w:lang w:val="en-US"/>
              </w:rPr>
            </w:pPr>
          </w:p>
        </w:tc>
        <w:tc>
          <w:tcPr>
            <w:tcW w:w="2125" w:type="dxa"/>
            <w:vAlign w:val="bottom"/>
          </w:tcPr>
          <w:p w:rsidR="00D46836" w:rsidRPr="00680064" w:rsidRDefault="00D46836" w:rsidP="009228DE">
            <w:pPr>
              <w:rPr>
                <w:rFonts w:ascii="Calibri" w:hAnsi="Calibri" w:cs="Calibri"/>
                <w:sz w:val="18"/>
                <w:szCs w:val="18"/>
                <w:lang w:val="en-US"/>
              </w:rPr>
            </w:pPr>
          </w:p>
        </w:tc>
        <w:tc>
          <w:tcPr>
            <w:tcW w:w="1592" w:type="dxa"/>
            <w:vAlign w:val="center"/>
          </w:tcPr>
          <w:p w:rsidR="00D46836" w:rsidRPr="009044F1" w:rsidRDefault="00D46836" w:rsidP="009228DE">
            <w:pPr>
              <w:pStyle w:val="BodyTextIndent2"/>
              <w:widowControl w:val="0"/>
              <w:spacing w:after="120" w:line="240" w:lineRule="auto"/>
              <w:ind w:firstLine="0"/>
              <w:rPr>
                <w:rFonts w:ascii="GHEA Grapalat" w:hAnsi="GHEA Grapalat"/>
                <w:sz w:val="24"/>
                <w:szCs w:val="24"/>
                <w:u w:val="single"/>
                <w:vertAlign w:val="subscript"/>
              </w:rPr>
            </w:pPr>
            <w:r>
              <w:rPr>
                <w:lang w:val="en-US"/>
              </w:rPr>
              <w:t>Р</w:t>
            </w:r>
            <w:r w:rsidRPr="0059075B">
              <w:t>ис</w:t>
            </w:r>
          </w:p>
        </w:tc>
        <w:tc>
          <w:tcPr>
            <w:tcW w:w="993" w:type="dxa"/>
            <w:vAlign w:val="center"/>
          </w:tcPr>
          <w:p w:rsidR="00D46836" w:rsidRPr="00B138F3" w:rsidRDefault="00D46836" w:rsidP="00B46D58">
            <w:pPr>
              <w:widowControl w:val="0"/>
              <w:jc w:val="center"/>
              <w:rPr>
                <w:rFonts w:ascii="GHEA Grapalat" w:hAnsi="GHEA Grapalat"/>
                <w:sz w:val="16"/>
                <w:szCs w:val="16"/>
              </w:rPr>
            </w:pPr>
            <w:r w:rsidRPr="00B138F3">
              <w:rPr>
                <w:rFonts w:ascii="GHEA Grapalat" w:hAnsi="GHEA Grapalat"/>
                <w:sz w:val="16"/>
                <w:szCs w:val="16"/>
              </w:rPr>
              <w:t>... %</w:t>
            </w:r>
          </w:p>
        </w:tc>
        <w:tc>
          <w:tcPr>
            <w:tcW w:w="999" w:type="dxa"/>
            <w:vAlign w:val="center"/>
          </w:tcPr>
          <w:p w:rsidR="00D46836" w:rsidRPr="00B138F3" w:rsidRDefault="00D46836" w:rsidP="00B46D58">
            <w:pPr>
              <w:widowControl w:val="0"/>
              <w:jc w:val="center"/>
              <w:rPr>
                <w:rFonts w:ascii="GHEA Grapalat" w:hAnsi="GHEA Grapalat"/>
                <w:sz w:val="16"/>
                <w:szCs w:val="16"/>
              </w:rPr>
            </w:pPr>
            <w:r w:rsidRPr="00B138F3">
              <w:rPr>
                <w:rFonts w:ascii="GHEA Grapalat" w:hAnsi="GHEA Grapalat"/>
                <w:sz w:val="16"/>
                <w:szCs w:val="16"/>
              </w:rPr>
              <w:t>... %</w:t>
            </w:r>
          </w:p>
        </w:tc>
        <w:tc>
          <w:tcPr>
            <w:tcW w:w="710" w:type="dxa"/>
            <w:vAlign w:val="center"/>
          </w:tcPr>
          <w:p w:rsidR="00D46836" w:rsidRPr="00B138F3" w:rsidRDefault="00D46836"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55" w:type="dxa"/>
            <w:vAlign w:val="center"/>
          </w:tcPr>
          <w:p w:rsidR="00D46836" w:rsidRPr="00B138F3" w:rsidRDefault="00D46836"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543" w:type="dxa"/>
            <w:vAlign w:val="center"/>
          </w:tcPr>
          <w:p w:rsidR="00D46836" w:rsidRPr="00B138F3" w:rsidRDefault="00D46836"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586" w:type="dxa"/>
            <w:vAlign w:val="center"/>
          </w:tcPr>
          <w:p w:rsidR="00D46836" w:rsidRPr="00B138F3" w:rsidRDefault="00D46836" w:rsidP="00B46D58">
            <w:pPr>
              <w:widowControl w:val="0"/>
              <w:jc w:val="center"/>
              <w:rPr>
                <w:rFonts w:ascii="GHEA Grapalat" w:hAnsi="GHEA Grapalat" w:cs="Arial"/>
                <w:sz w:val="16"/>
                <w:szCs w:val="16"/>
              </w:rPr>
            </w:pPr>
          </w:p>
        </w:tc>
        <w:tc>
          <w:tcPr>
            <w:tcW w:w="693" w:type="dxa"/>
            <w:vAlign w:val="center"/>
          </w:tcPr>
          <w:p w:rsidR="00D46836" w:rsidRPr="00B138F3" w:rsidRDefault="00D46836" w:rsidP="00B46D58">
            <w:pPr>
              <w:widowControl w:val="0"/>
              <w:jc w:val="center"/>
              <w:rPr>
                <w:rFonts w:ascii="GHEA Grapalat" w:hAnsi="GHEA Grapalat" w:cs="Arial"/>
                <w:sz w:val="16"/>
                <w:szCs w:val="16"/>
              </w:rPr>
            </w:pPr>
          </w:p>
        </w:tc>
        <w:tc>
          <w:tcPr>
            <w:tcW w:w="822" w:type="dxa"/>
            <w:vAlign w:val="center"/>
          </w:tcPr>
          <w:p w:rsidR="00D46836" w:rsidRPr="00B138F3" w:rsidRDefault="00D46836" w:rsidP="00B46D58">
            <w:pPr>
              <w:widowControl w:val="0"/>
              <w:jc w:val="center"/>
              <w:rPr>
                <w:rFonts w:ascii="GHEA Grapalat" w:hAnsi="GHEA Grapalat" w:cs="Arial"/>
                <w:sz w:val="16"/>
                <w:szCs w:val="16"/>
              </w:rPr>
            </w:pPr>
          </w:p>
        </w:tc>
        <w:tc>
          <w:tcPr>
            <w:tcW w:w="835" w:type="dxa"/>
            <w:vAlign w:val="center"/>
          </w:tcPr>
          <w:p w:rsidR="00D46836" w:rsidRPr="00B138F3" w:rsidRDefault="00D46836" w:rsidP="00B46D58">
            <w:pPr>
              <w:widowControl w:val="0"/>
              <w:jc w:val="center"/>
              <w:rPr>
                <w:rFonts w:ascii="GHEA Grapalat" w:hAnsi="GHEA Grapalat" w:cs="Arial"/>
                <w:sz w:val="16"/>
                <w:szCs w:val="16"/>
              </w:rPr>
            </w:pPr>
          </w:p>
        </w:tc>
        <w:tc>
          <w:tcPr>
            <w:tcW w:w="828" w:type="dxa"/>
            <w:vAlign w:val="center"/>
          </w:tcPr>
          <w:p w:rsidR="00D46836" w:rsidRPr="00B138F3" w:rsidRDefault="00D46836" w:rsidP="00B46D58">
            <w:pPr>
              <w:widowControl w:val="0"/>
              <w:jc w:val="center"/>
              <w:rPr>
                <w:rFonts w:ascii="GHEA Grapalat" w:hAnsi="GHEA Grapalat" w:cs="Arial"/>
                <w:sz w:val="16"/>
                <w:szCs w:val="16"/>
              </w:rPr>
            </w:pPr>
          </w:p>
        </w:tc>
        <w:tc>
          <w:tcPr>
            <w:tcW w:w="967" w:type="dxa"/>
            <w:vAlign w:val="center"/>
          </w:tcPr>
          <w:p w:rsidR="00D46836" w:rsidRPr="00B138F3" w:rsidRDefault="00D46836" w:rsidP="00B46D58">
            <w:pPr>
              <w:widowControl w:val="0"/>
              <w:jc w:val="center"/>
              <w:rPr>
                <w:rFonts w:ascii="GHEA Grapalat" w:hAnsi="GHEA Grapalat" w:cs="Arial"/>
                <w:sz w:val="16"/>
                <w:szCs w:val="16"/>
              </w:rPr>
            </w:pPr>
          </w:p>
        </w:tc>
        <w:tc>
          <w:tcPr>
            <w:tcW w:w="828" w:type="dxa"/>
            <w:vAlign w:val="center"/>
          </w:tcPr>
          <w:p w:rsidR="00D46836" w:rsidRPr="00B138F3" w:rsidRDefault="00D46836" w:rsidP="00B46D58">
            <w:pPr>
              <w:widowControl w:val="0"/>
              <w:jc w:val="center"/>
              <w:rPr>
                <w:rFonts w:ascii="GHEA Grapalat" w:hAnsi="GHEA Grapalat" w:cs="Arial"/>
                <w:sz w:val="16"/>
                <w:szCs w:val="16"/>
              </w:rPr>
            </w:pPr>
          </w:p>
        </w:tc>
        <w:tc>
          <w:tcPr>
            <w:tcW w:w="812" w:type="dxa"/>
            <w:vAlign w:val="center"/>
          </w:tcPr>
          <w:p w:rsidR="00D46836" w:rsidRPr="00B138F3" w:rsidRDefault="00D46836" w:rsidP="00B46D58">
            <w:pPr>
              <w:widowControl w:val="0"/>
              <w:jc w:val="center"/>
              <w:rPr>
                <w:rFonts w:ascii="GHEA Grapalat" w:hAnsi="GHEA Grapalat"/>
                <w:b/>
                <w:sz w:val="16"/>
                <w:szCs w:val="16"/>
              </w:rPr>
            </w:pPr>
            <w:r w:rsidRPr="00B138F3">
              <w:rPr>
                <w:rFonts w:ascii="GHEA Grapalat" w:hAnsi="GHEA Grapalat"/>
                <w:sz w:val="16"/>
                <w:szCs w:val="16"/>
              </w:rPr>
              <w:t>... %</w:t>
            </w:r>
          </w:p>
        </w:tc>
      </w:tr>
      <w:tr w:rsidR="00680064" w:rsidRPr="00B138F3" w:rsidTr="00680064">
        <w:trPr>
          <w:trHeight w:val="404"/>
          <w:jc w:val="center"/>
        </w:trPr>
        <w:tc>
          <w:tcPr>
            <w:tcW w:w="1717" w:type="dxa"/>
          </w:tcPr>
          <w:p w:rsidR="00680064" w:rsidRPr="00FA0050" w:rsidRDefault="00680064" w:rsidP="00320BE2">
            <w:pPr>
              <w:widowControl w:val="0"/>
              <w:jc w:val="center"/>
              <w:rPr>
                <w:rFonts w:ascii="GHEA Grapalat" w:hAnsi="GHEA Grapalat"/>
                <w:sz w:val="16"/>
                <w:szCs w:val="16"/>
                <w:lang w:val="en-GB"/>
              </w:rPr>
            </w:pPr>
            <w:r>
              <w:rPr>
                <w:rFonts w:ascii="GHEA Grapalat" w:hAnsi="GHEA Grapalat"/>
                <w:sz w:val="16"/>
                <w:szCs w:val="16"/>
                <w:lang w:val="en-GB"/>
              </w:rPr>
              <w:t>1</w:t>
            </w:r>
          </w:p>
        </w:tc>
        <w:tc>
          <w:tcPr>
            <w:tcW w:w="2125" w:type="dxa"/>
            <w:vAlign w:val="bottom"/>
          </w:tcPr>
          <w:p w:rsidR="00680064" w:rsidRPr="004F7F4D" w:rsidRDefault="00680064" w:rsidP="00320BE2">
            <w:pPr>
              <w:rPr>
                <w:rFonts w:ascii="Calibri" w:hAnsi="Calibri" w:cs="Calibri"/>
                <w:sz w:val="18"/>
                <w:szCs w:val="18"/>
                <w:lang w:val="en-US"/>
              </w:rPr>
            </w:pPr>
            <w:r>
              <w:rPr>
                <w:rFonts w:ascii="Calibri" w:hAnsi="Calibri" w:cs="Calibri"/>
                <w:sz w:val="18"/>
                <w:szCs w:val="18"/>
                <w:lang w:val="en-US"/>
              </w:rPr>
              <w:t>15511200</w:t>
            </w:r>
          </w:p>
        </w:tc>
        <w:tc>
          <w:tcPr>
            <w:tcW w:w="1592" w:type="dxa"/>
          </w:tcPr>
          <w:p w:rsidR="00680064" w:rsidRDefault="00680064" w:rsidP="00320BE2">
            <w:pPr>
              <w:rPr>
                <w:lang w:val="en-US"/>
              </w:rPr>
            </w:pPr>
          </w:p>
          <w:p w:rsidR="00680064" w:rsidRDefault="00680064" w:rsidP="00320BE2">
            <w:pPr>
              <w:rPr>
                <w:lang w:val="en-US"/>
              </w:rPr>
            </w:pPr>
          </w:p>
          <w:p w:rsidR="00680064" w:rsidRPr="00692BA1" w:rsidRDefault="00680064" w:rsidP="00320BE2">
            <w:pPr>
              <w:rPr>
                <w:lang w:val="en-GB"/>
              </w:rPr>
            </w:pPr>
            <w:r>
              <w:rPr>
                <w:lang w:val="en-US"/>
              </w:rPr>
              <w:t>М</w:t>
            </w:r>
            <w:r>
              <w:rPr>
                <w:lang w:val="en-GB"/>
              </w:rPr>
              <w:t>олоко</w:t>
            </w:r>
          </w:p>
        </w:tc>
        <w:tc>
          <w:tcPr>
            <w:tcW w:w="993" w:type="dxa"/>
            <w:vAlign w:val="center"/>
          </w:tcPr>
          <w:p w:rsidR="00680064" w:rsidRPr="00B138F3" w:rsidRDefault="00680064" w:rsidP="00B46D58">
            <w:pPr>
              <w:widowControl w:val="0"/>
              <w:jc w:val="center"/>
              <w:rPr>
                <w:rFonts w:ascii="GHEA Grapalat" w:hAnsi="GHEA Grapalat"/>
                <w:sz w:val="16"/>
                <w:szCs w:val="16"/>
              </w:rPr>
            </w:pPr>
          </w:p>
        </w:tc>
        <w:tc>
          <w:tcPr>
            <w:tcW w:w="999" w:type="dxa"/>
            <w:vAlign w:val="center"/>
          </w:tcPr>
          <w:p w:rsidR="00680064" w:rsidRPr="00B138F3" w:rsidRDefault="00680064" w:rsidP="00B46D58">
            <w:pPr>
              <w:widowControl w:val="0"/>
              <w:jc w:val="center"/>
              <w:rPr>
                <w:rFonts w:ascii="GHEA Grapalat" w:hAnsi="GHEA Grapalat"/>
                <w:sz w:val="16"/>
                <w:szCs w:val="16"/>
              </w:rPr>
            </w:pPr>
          </w:p>
        </w:tc>
        <w:tc>
          <w:tcPr>
            <w:tcW w:w="710" w:type="dxa"/>
            <w:vAlign w:val="center"/>
          </w:tcPr>
          <w:p w:rsidR="00680064" w:rsidRPr="00B138F3" w:rsidRDefault="00680064" w:rsidP="00B46D58">
            <w:pPr>
              <w:widowControl w:val="0"/>
              <w:jc w:val="center"/>
              <w:rPr>
                <w:rFonts w:ascii="GHEA Grapalat" w:hAnsi="GHEA Grapalat"/>
                <w:sz w:val="16"/>
                <w:szCs w:val="16"/>
              </w:rPr>
            </w:pPr>
          </w:p>
        </w:tc>
        <w:tc>
          <w:tcPr>
            <w:tcW w:w="855" w:type="dxa"/>
            <w:vAlign w:val="center"/>
          </w:tcPr>
          <w:p w:rsidR="00680064" w:rsidRPr="00B138F3" w:rsidRDefault="00680064" w:rsidP="00B46D58">
            <w:pPr>
              <w:widowControl w:val="0"/>
              <w:jc w:val="center"/>
              <w:rPr>
                <w:rFonts w:ascii="GHEA Grapalat" w:hAnsi="GHEA Grapalat"/>
                <w:sz w:val="16"/>
                <w:szCs w:val="16"/>
              </w:rPr>
            </w:pPr>
          </w:p>
        </w:tc>
        <w:tc>
          <w:tcPr>
            <w:tcW w:w="543" w:type="dxa"/>
            <w:vAlign w:val="center"/>
          </w:tcPr>
          <w:p w:rsidR="00680064" w:rsidRPr="00B138F3" w:rsidRDefault="00680064" w:rsidP="00B46D58">
            <w:pPr>
              <w:widowControl w:val="0"/>
              <w:jc w:val="center"/>
              <w:rPr>
                <w:rFonts w:ascii="GHEA Grapalat" w:hAnsi="GHEA Grapalat"/>
                <w:sz w:val="16"/>
                <w:szCs w:val="16"/>
              </w:rPr>
            </w:pPr>
          </w:p>
        </w:tc>
        <w:tc>
          <w:tcPr>
            <w:tcW w:w="586" w:type="dxa"/>
            <w:vAlign w:val="center"/>
          </w:tcPr>
          <w:p w:rsidR="00680064" w:rsidRPr="00B138F3" w:rsidRDefault="00680064" w:rsidP="00B46D58">
            <w:pPr>
              <w:widowControl w:val="0"/>
              <w:jc w:val="center"/>
              <w:rPr>
                <w:rFonts w:ascii="GHEA Grapalat" w:hAnsi="GHEA Grapalat" w:cs="Arial"/>
                <w:sz w:val="16"/>
                <w:szCs w:val="16"/>
              </w:rPr>
            </w:pPr>
          </w:p>
        </w:tc>
        <w:tc>
          <w:tcPr>
            <w:tcW w:w="693" w:type="dxa"/>
            <w:vAlign w:val="center"/>
          </w:tcPr>
          <w:p w:rsidR="00680064" w:rsidRPr="00B138F3" w:rsidRDefault="00680064" w:rsidP="00B46D58">
            <w:pPr>
              <w:widowControl w:val="0"/>
              <w:jc w:val="center"/>
              <w:rPr>
                <w:rFonts w:ascii="GHEA Grapalat" w:hAnsi="GHEA Grapalat" w:cs="Arial"/>
                <w:sz w:val="16"/>
                <w:szCs w:val="16"/>
              </w:rPr>
            </w:pPr>
          </w:p>
        </w:tc>
        <w:tc>
          <w:tcPr>
            <w:tcW w:w="822" w:type="dxa"/>
            <w:vAlign w:val="center"/>
          </w:tcPr>
          <w:p w:rsidR="00680064" w:rsidRPr="00B138F3" w:rsidRDefault="00680064" w:rsidP="00B46D58">
            <w:pPr>
              <w:widowControl w:val="0"/>
              <w:jc w:val="center"/>
              <w:rPr>
                <w:rFonts w:ascii="GHEA Grapalat" w:hAnsi="GHEA Grapalat" w:cs="Arial"/>
                <w:sz w:val="16"/>
                <w:szCs w:val="16"/>
              </w:rPr>
            </w:pPr>
          </w:p>
        </w:tc>
        <w:tc>
          <w:tcPr>
            <w:tcW w:w="835" w:type="dxa"/>
            <w:vAlign w:val="center"/>
          </w:tcPr>
          <w:p w:rsidR="00680064" w:rsidRPr="00B138F3" w:rsidRDefault="00680064" w:rsidP="00B46D58">
            <w:pPr>
              <w:widowControl w:val="0"/>
              <w:jc w:val="center"/>
              <w:rPr>
                <w:rFonts w:ascii="GHEA Grapalat" w:hAnsi="GHEA Grapalat" w:cs="Arial"/>
                <w:sz w:val="16"/>
                <w:szCs w:val="16"/>
              </w:rPr>
            </w:pPr>
          </w:p>
        </w:tc>
        <w:tc>
          <w:tcPr>
            <w:tcW w:w="828" w:type="dxa"/>
            <w:vAlign w:val="center"/>
          </w:tcPr>
          <w:p w:rsidR="00680064" w:rsidRPr="00B138F3" w:rsidRDefault="00680064" w:rsidP="00B46D58">
            <w:pPr>
              <w:widowControl w:val="0"/>
              <w:jc w:val="center"/>
              <w:rPr>
                <w:rFonts w:ascii="GHEA Grapalat" w:hAnsi="GHEA Grapalat" w:cs="Arial"/>
                <w:sz w:val="16"/>
                <w:szCs w:val="16"/>
              </w:rPr>
            </w:pPr>
          </w:p>
        </w:tc>
        <w:tc>
          <w:tcPr>
            <w:tcW w:w="967" w:type="dxa"/>
            <w:vAlign w:val="center"/>
          </w:tcPr>
          <w:p w:rsidR="00680064" w:rsidRPr="00B138F3" w:rsidRDefault="00680064" w:rsidP="00B46D58">
            <w:pPr>
              <w:widowControl w:val="0"/>
              <w:jc w:val="center"/>
              <w:rPr>
                <w:rFonts w:ascii="GHEA Grapalat" w:hAnsi="GHEA Grapalat" w:cs="Arial"/>
                <w:sz w:val="16"/>
                <w:szCs w:val="16"/>
              </w:rPr>
            </w:pPr>
          </w:p>
        </w:tc>
        <w:tc>
          <w:tcPr>
            <w:tcW w:w="828" w:type="dxa"/>
            <w:vAlign w:val="center"/>
          </w:tcPr>
          <w:p w:rsidR="00680064" w:rsidRPr="00B138F3" w:rsidRDefault="00680064" w:rsidP="00B46D58">
            <w:pPr>
              <w:widowControl w:val="0"/>
              <w:jc w:val="center"/>
              <w:rPr>
                <w:rFonts w:ascii="GHEA Grapalat" w:hAnsi="GHEA Grapalat" w:cs="Arial"/>
                <w:sz w:val="16"/>
                <w:szCs w:val="16"/>
              </w:rPr>
            </w:pPr>
          </w:p>
        </w:tc>
        <w:tc>
          <w:tcPr>
            <w:tcW w:w="812" w:type="dxa"/>
            <w:vAlign w:val="center"/>
          </w:tcPr>
          <w:p w:rsidR="00680064" w:rsidRPr="00B138F3" w:rsidRDefault="00680064" w:rsidP="00B46D58">
            <w:pPr>
              <w:widowControl w:val="0"/>
              <w:jc w:val="center"/>
              <w:rPr>
                <w:rFonts w:ascii="GHEA Grapalat" w:hAnsi="GHEA Grapalat"/>
                <w:sz w:val="16"/>
                <w:szCs w:val="16"/>
              </w:rPr>
            </w:pPr>
          </w:p>
        </w:tc>
      </w:tr>
      <w:tr w:rsidR="00680064" w:rsidRPr="00B138F3" w:rsidTr="00D21A86">
        <w:trPr>
          <w:trHeight w:val="404"/>
          <w:jc w:val="center"/>
        </w:trPr>
        <w:tc>
          <w:tcPr>
            <w:tcW w:w="1717" w:type="dxa"/>
          </w:tcPr>
          <w:p w:rsidR="00680064" w:rsidRPr="00FA0050" w:rsidRDefault="00680064" w:rsidP="00320BE2">
            <w:pPr>
              <w:widowControl w:val="0"/>
              <w:jc w:val="center"/>
              <w:rPr>
                <w:rFonts w:ascii="GHEA Grapalat" w:hAnsi="GHEA Grapalat"/>
                <w:sz w:val="16"/>
                <w:szCs w:val="16"/>
                <w:lang w:val="en-GB"/>
              </w:rPr>
            </w:pPr>
            <w:r>
              <w:rPr>
                <w:rFonts w:ascii="GHEA Grapalat" w:hAnsi="GHEA Grapalat"/>
                <w:sz w:val="16"/>
                <w:szCs w:val="16"/>
                <w:lang w:val="en-GB"/>
              </w:rPr>
              <w:t>2</w:t>
            </w:r>
          </w:p>
        </w:tc>
        <w:tc>
          <w:tcPr>
            <w:tcW w:w="2125" w:type="dxa"/>
          </w:tcPr>
          <w:p w:rsidR="00680064" w:rsidRPr="004F7F4D" w:rsidRDefault="00680064" w:rsidP="00320BE2">
            <w:pPr>
              <w:rPr>
                <w:rFonts w:ascii="Sylfaen" w:hAnsi="Sylfaen"/>
                <w:sz w:val="18"/>
                <w:szCs w:val="18"/>
                <w:lang w:val="en-US"/>
              </w:rPr>
            </w:pPr>
            <w:r>
              <w:rPr>
                <w:rFonts w:ascii="Sylfaen" w:hAnsi="Sylfaen"/>
                <w:sz w:val="18"/>
                <w:szCs w:val="18"/>
                <w:lang w:val="en-US"/>
              </w:rPr>
              <w:t>15551600</w:t>
            </w:r>
          </w:p>
        </w:tc>
        <w:tc>
          <w:tcPr>
            <w:tcW w:w="1592" w:type="dxa"/>
            <w:vAlign w:val="center"/>
          </w:tcPr>
          <w:p w:rsidR="00680064" w:rsidRPr="00FA0050" w:rsidRDefault="00680064" w:rsidP="00320BE2">
            <w:pPr>
              <w:pStyle w:val="BodyTextIndent2"/>
              <w:widowControl w:val="0"/>
              <w:spacing w:after="120" w:line="240" w:lineRule="auto"/>
              <w:ind w:firstLine="0"/>
              <w:rPr>
                <w:rFonts w:ascii="GHEA Grapalat" w:hAnsi="GHEA Grapalat"/>
                <w:sz w:val="24"/>
                <w:szCs w:val="24"/>
                <w:lang w:val="en-GB"/>
              </w:rPr>
            </w:pPr>
            <w:r>
              <w:rPr>
                <w:rFonts w:ascii="GHEA Grapalat" w:hAnsi="GHEA Grapalat"/>
                <w:sz w:val="24"/>
                <w:szCs w:val="24"/>
                <w:lang w:val="en-GB"/>
              </w:rPr>
              <w:t>Мацун</w:t>
            </w:r>
          </w:p>
        </w:tc>
        <w:tc>
          <w:tcPr>
            <w:tcW w:w="993" w:type="dxa"/>
            <w:vAlign w:val="center"/>
          </w:tcPr>
          <w:p w:rsidR="00680064" w:rsidRPr="00B138F3" w:rsidRDefault="00680064" w:rsidP="00B46D58">
            <w:pPr>
              <w:widowControl w:val="0"/>
              <w:jc w:val="center"/>
              <w:rPr>
                <w:rFonts w:ascii="GHEA Grapalat" w:hAnsi="GHEA Grapalat"/>
                <w:sz w:val="16"/>
                <w:szCs w:val="16"/>
              </w:rPr>
            </w:pPr>
          </w:p>
        </w:tc>
        <w:tc>
          <w:tcPr>
            <w:tcW w:w="999" w:type="dxa"/>
            <w:vAlign w:val="center"/>
          </w:tcPr>
          <w:p w:rsidR="00680064" w:rsidRPr="00B138F3" w:rsidRDefault="00680064" w:rsidP="00B46D58">
            <w:pPr>
              <w:widowControl w:val="0"/>
              <w:jc w:val="center"/>
              <w:rPr>
                <w:rFonts w:ascii="GHEA Grapalat" w:hAnsi="GHEA Grapalat"/>
                <w:sz w:val="16"/>
                <w:szCs w:val="16"/>
              </w:rPr>
            </w:pPr>
          </w:p>
        </w:tc>
        <w:tc>
          <w:tcPr>
            <w:tcW w:w="710" w:type="dxa"/>
            <w:vAlign w:val="center"/>
          </w:tcPr>
          <w:p w:rsidR="00680064" w:rsidRPr="00B138F3" w:rsidRDefault="00680064" w:rsidP="00B46D58">
            <w:pPr>
              <w:widowControl w:val="0"/>
              <w:jc w:val="center"/>
              <w:rPr>
                <w:rFonts w:ascii="GHEA Grapalat" w:hAnsi="GHEA Grapalat"/>
                <w:sz w:val="16"/>
                <w:szCs w:val="16"/>
              </w:rPr>
            </w:pPr>
          </w:p>
        </w:tc>
        <w:tc>
          <w:tcPr>
            <w:tcW w:w="855" w:type="dxa"/>
            <w:vAlign w:val="center"/>
          </w:tcPr>
          <w:p w:rsidR="00680064" w:rsidRPr="00B138F3" w:rsidRDefault="00680064" w:rsidP="00B46D58">
            <w:pPr>
              <w:widowControl w:val="0"/>
              <w:jc w:val="center"/>
              <w:rPr>
                <w:rFonts w:ascii="GHEA Grapalat" w:hAnsi="GHEA Grapalat"/>
                <w:sz w:val="16"/>
                <w:szCs w:val="16"/>
              </w:rPr>
            </w:pPr>
          </w:p>
        </w:tc>
        <w:tc>
          <w:tcPr>
            <w:tcW w:w="543" w:type="dxa"/>
            <w:vAlign w:val="center"/>
          </w:tcPr>
          <w:p w:rsidR="00680064" w:rsidRPr="00B138F3" w:rsidRDefault="00680064" w:rsidP="00B46D58">
            <w:pPr>
              <w:widowControl w:val="0"/>
              <w:jc w:val="center"/>
              <w:rPr>
                <w:rFonts w:ascii="GHEA Grapalat" w:hAnsi="GHEA Grapalat"/>
                <w:sz w:val="16"/>
                <w:szCs w:val="16"/>
              </w:rPr>
            </w:pPr>
          </w:p>
        </w:tc>
        <w:tc>
          <w:tcPr>
            <w:tcW w:w="586" w:type="dxa"/>
            <w:vAlign w:val="center"/>
          </w:tcPr>
          <w:p w:rsidR="00680064" w:rsidRPr="00B138F3" w:rsidRDefault="00680064" w:rsidP="00B46D58">
            <w:pPr>
              <w:widowControl w:val="0"/>
              <w:jc w:val="center"/>
              <w:rPr>
                <w:rFonts w:ascii="GHEA Grapalat" w:hAnsi="GHEA Grapalat" w:cs="Arial"/>
                <w:sz w:val="16"/>
                <w:szCs w:val="16"/>
              </w:rPr>
            </w:pPr>
          </w:p>
        </w:tc>
        <w:tc>
          <w:tcPr>
            <w:tcW w:w="693" w:type="dxa"/>
            <w:vAlign w:val="center"/>
          </w:tcPr>
          <w:p w:rsidR="00680064" w:rsidRPr="00B138F3" w:rsidRDefault="00680064" w:rsidP="00B46D58">
            <w:pPr>
              <w:widowControl w:val="0"/>
              <w:jc w:val="center"/>
              <w:rPr>
                <w:rFonts w:ascii="GHEA Grapalat" w:hAnsi="GHEA Grapalat" w:cs="Arial"/>
                <w:sz w:val="16"/>
                <w:szCs w:val="16"/>
              </w:rPr>
            </w:pPr>
          </w:p>
        </w:tc>
        <w:tc>
          <w:tcPr>
            <w:tcW w:w="822" w:type="dxa"/>
            <w:vAlign w:val="center"/>
          </w:tcPr>
          <w:p w:rsidR="00680064" w:rsidRPr="00B138F3" w:rsidRDefault="00680064" w:rsidP="00B46D58">
            <w:pPr>
              <w:widowControl w:val="0"/>
              <w:jc w:val="center"/>
              <w:rPr>
                <w:rFonts w:ascii="GHEA Grapalat" w:hAnsi="GHEA Grapalat" w:cs="Arial"/>
                <w:sz w:val="16"/>
                <w:szCs w:val="16"/>
              </w:rPr>
            </w:pPr>
          </w:p>
        </w:tc>
        <w:tc>
          <w:tcPr>
            <w:tcW w:w="835" w:type="dxa"/>
            <w:vAlign w:val="center"/>
          </w:tcPr>
          <w:p w:rsidR="00680064" w:rsidRPr="00B138F3" w:rsidRDefault="00680064" w:rsidP="00B46D58">
            <w:pPr>
              <w:widowControl w:val="0"/>
              <w:jc w:val="center"/>
              <w:rPr>
                <w:rFonts w:ascii="GHEA Grapalat" w:hAnsi="GHEA Grapalat" w:cs="Arial"/>
                <w:sz w:val="16"/>
                <w:szCs w:val="16"/>
              </w:rPr>
            </w:pPr>
          </w:p>
        </w:tc>
        <w:tc>
          <w:tcPr>
            <w:tcW w:w="828" w:type="dxa"/>
            <w:vAlign w:val="center"/>
          </w:tcPr>
          <w:p w:rsidR="00680064" w:rsidRPr="00B138F3" w:rsidRDefault="00680064" w:rsidP="00B46D58">
            <w:pPr>
              <w:widowControl w:val="0"/>
              <w:jc w:val="center"/>
              <w:rPr>
                <w:rFonts w:ascii="GHEA Grapalat" w:hAnsi="GHEA Grapalat" w:cs="Arial"/>
                <w:sz w:val="16"/>
                <w:szCs w:val="16"/>
              </w:rPr>
            </w:pPr>
          </w:p>
        </w:tc>
        <w:tc>
          <w:tcPr>
            <w:tcW w:w="967" w:type="dxa"/>
            <w:vAlign w:val="center"/>
          </w:tcPr>
          <w:p w:rsidR="00680064" w:rsidRPr="00B138F3" w:rsidRDefault="00680064" w:rsidP="00B46D58">
            <w:pPr>
              <w:widowControl w:val="0"/>
              <w:jc w:val="center"/>
              <w:rPr>
                <w:rFonts w:ascii="GHEA Grapalat" w:hAnsi="GHEA Grapalat" w:cs="Arial"/>
                <w:sz w:val="16"/>
                <w:szCs w:val="16"/>
              </w:rPr>
            </w:pPr>
          </w:p>
        </w:tc>
        <w:tc>
          <w:tcPr>
            <w:tcW w:w="828" w:type="dxa"/>
            <w:vAlign w:val="center"/>
          </w:tcPr>
          <w:p w:rsidR="00680064" w:rsidRPr="00B138F3" w:rsidRDefault="00680064" w:rsidP="00B46D58">
            <w:pPr>
              <w:widowControl w:val="0"/>
              <w:jc w:val="center"/>
              <w:rPr>
                <w:rFonts w:ascii="GHEA Grapalat" w:hAnsi="GHEA Grapalat" w:cs="Arial"/>
                <w:sz w:val="16"/>
                <w:szCs w:val="16"/>
              </w:rPr>
            </w:pPr>
          </w:p>
        </w:tc>
        <w:tc>
          <w:tcPr>
            <w:tcW w:w="812" w:type="dxa"/>
            <w:vAlign w:val="center"/>
          </w:tcPr>
          <w:p w:rsidR="00680064" w:rsidRPr="00B138F3" w:rsidRDefault="00680064" w:rsidP="00B46D58">
            <w:pPr>
              <w:widowControl w:val="0"/>
              <w:jc w:val="center"/>
              <w:rPr>
                <w:rFonts w:ascii="GHEA Grapalat" w:hAnsi="GHEA Grapalat"/>
                <w:sz w:val="16"/>
                <w:szCs w:val="16"/>
              </w:rPr>
            </w:pPr>
          </w:p>
        </w:tc>
      </w:tr>
      <w:tr w:rsidR="00680064" w:rsidRPr="00B138F3" w:rsidTr="00D21A86">
        <w:trPr>
          <w:trHeight w:val="404"/>
          <w:jc w:val="center"/>
        </w:trPr>
        <w:tc>
          <w:tcPr>
            <w:tcW w:w="1717" w:type="dxa"/>
          </w:tcPr>
          <w:p w:rsidR="00680064" w:rsidRPr="00FA0050" w:rsidRDefault="00680064" w:rsidP="00320BE2">
            <w:pPr>
              <w:widowControl w:val="0"/>
              <w:jc w:val="center"/>
              <w:rPr>
                <w:rFonts w:ascii="GHEA Grapalat" w:hAnsi="GHEA Grapalat"/>
                <w:sz w:val="16"/>
                <w:szCs w:val="16"/>
                <w:lang w:val="en-GB"/>
              </w:rPr>
            </w:pPr>
            <w:r>
              <w:rPr>
                <w:rFonts w:ascii="GHEA Grapalat" w:hAnsi="GHEA Grapalat"/>
                <w:sz w:val="16"/>
                <w:szCs w:val="16"/>
                <w:lang w:val="en-GB"/>
              </w:rPr>
              <w:t>3</w:t>
            </w:r>
          </w:p>
        </w:tc>
        <w:tc>
          <w:tcPr>
            <w:tcW w:w="2125" w:type="dxa"/>
            <w:vAlign w:val="bottom"/>
          </w:tcPr>
          <w:p w:rsidR="00680064" w:rsidRPr="004F7F4D" w:rsidRDefault="00680064" w:rsidP="00320BE2">
            <w:pPr>
              <w:rPr>
                <w:rFonts w:ascii="Calibri" w:hAnsi="Calibri" w:cs="Calibri"/>
                <w:sz w:val="18"/>
                <w:szCs w:val="18"/>
                <w:lang w:val="en-US"/>
              </w:rPr>
            </w:pPr>
            <w:r>
              <w:rPr>
                <w:rFonts w:ascii="Calibri" w:hAnsi="Calibri" w:cs="Calibri"/>
                <w:sz w:val="18"/>
                <w:szCs w:val="18"/>
                <w:lang w:val="en-US"/>
              </w:rPr>
              <w:t>15821500</w:t>
            </w:r>
          </w:p>
        </w:tc>
        <w:tc>
          <w:tcPr>
            <w:tcW w:w="1592" w:type="dxa"/>
            <w:vAlign w:val="center"/>
          </w:tcPr>
          <w:p w:rsidR="00680064" w:rsidRPr="00FA0050" w:rsidRDefault="00680064" w:rsidP="00320BE2">
            <w:pPr>
              <w:pStyle w:val="BodyTextIndent2"/>
              <w:widowControl w:val="0"/>
              <w:spacing w:after="120" w:line="240" w:lineRule="auto"/>
              <w:ind w:firstLine="0"/>
              <w:rPr>
                <w:rFonts w:ascii="GHEA Grapalat" w:hAnsi="GHEA Grapalat"/>
                <w:sz w:val="24"/>
                <w:szCs w:val="24"/>
                <w:lang w:val="en-GB"/>
              </w:rPr>
            </w:pPr>
            <w:r>
              <w:rPr>
                <w:rFonts w:ascii="GHEA Grapalat" w:hAnsi="GHEA Grapalat"/>
                <w:sz w:val="24"/>
                <w:szCs w:val="24"/>
                <w:lang w:val="en-GB"/>
              </w:rPr>
              <w:t>Печенье</w:t>
            </w:r>
          </w:p>
        </w:tc>
        <w:tc>
          <w:tcPr>
            <w:tcW w:w="993" w:type="dxa"/>
            <w:vAlign w:val="center"/>
          </w:tcPr>
          <w:p w:rsidR="00680064" w:rsidRPr="00B138F3" w:rsidRDefault="00680064" w:rsidP="00B46D58">
            <w:pPr>
              <w:widowControl w:val="0"/>
              <w:jc w:val="center"/>
              <w:rPr>
                <w:rFonts w:ascii="GHEA Grapalat" w:hAnsi="GHEA Grapalat"/>
                <w:sz w:val="16"/>
                <w:szCs w:val="16"/>
              </w:rPr>
            </w:pPr>
          </w:p>
        </w:tc>
        <w:tc>
          <w:tcPr>
            <w:tcW w:w="999" w:type="dxa"/>
            <w:vAlign w:val="center"/>
          </w:tcPr>
          <w:p w:rsidR="00680064" w:rsidRPr="00B138F3" w:rsidRDefault="00680064" w:rsidP="00B46D58">
            <w:pPr>
              <w:widowControl w:val="0"/>
              <w:jc w:val="center"/>
              <w:rPr>
                <w:rFonts w:ascii="GHEA Grapalat" w:hAnsi="GHEA Grapalat"/>
                <w:sz w:val="16"/>
                <w:szCs w:val="16"/>
              </w:rPr>
            </w:pPr>
          </w:p>
        </w:tc>
        <w:tc>
          <w:tcPr>
            <w:tcW w:w="710" w:type="dxa"/>
            <w:vAlign w:val="center"/>
          </w:tcPr>
          <w:p w:rsidR="00680064" w:rsidRPr="00B138F3" w:rsidRDefault="00680064" w:rsidP="00B46D58">
            <w:pPr>
              <w:widowControl w:val="0"/>
              <w:jc w:val="center"/>
              <w:rPr>
                <w:rFonts w:ascii="GHEA Grapalat" w:hAnsi="GHEA Grapalat"/>
                <w:sz w:val="16"/>
                <w:szCs w:val="16"/>
              </w:rPr>
            </w:pPr>
          </w:p>
        </w:tc>
        <w:tc>
          <w:tcPr>
            <w:tcW w:w="855" w:type="dxa"/>
            <w:vAlign w:val="center"/>
          </w:tcPr>
          <w:p w:rsidR="00680064" w:rsidRPr="00B138F3" w:rsidRDefault="00680064" w:rsidP="00B46D58">
            <w:pPr>
              <w:widowControl w:val="0"/>
              <w:jc w:val="center"/>
              <w:rPr>
                <w:rFonts w:ascii="GHEA Grapalat" w:hAnsi="GHEA Grapalat"/>
                <w:sz w:val="16"/>
                <w:szCs w:val="16"/>
              </w:rPr>
            </w:pPr>
          </w:p>
        </w:tc>
        <w:tc>
          <w:tcPr>
            <w:tcW w:w="543" w:type="dxa"/>
            <w:vAlign w:val="center"/>
          </w:tcPr>
          <w:p w:rsidR="00680064" w:rsidRPr="00B138F3" w:rsidRDefault="00680064" w:rsidP="00B46D58">
            <w:pPr>
              <w:widowControl w:val="0"/>
              <w:jc w:val="center"/>
              <w:rPr>
                <w:rFonts w:ascii="GHEA Grapalat" w:hAnsi="GHEA Grapalat"/>
                <w:sz w:val="16"/>
                <w:szCs w:val="16"/>
              </w:rPr>
            </w:pPr>
          </w:p>
        </w:tc>
        <w:tc>
          <w:tcPr>
            <w:tcW w:w="586" w:type="dxa"/>
            <w:vAlign w:val="center"/>
          </w:tcPr>
          <w:p w:rsidR="00680064" w:rsidRPr="00B138F3" w:rsidRDefault="00680064" w:rsidP="00B46D58">
            <w:pPr>
              <w:widowControl w:val="0"/>
              <w:jc w:val="center"/>
              <w:rPr>
                <w:rFonts w:ascii="GHEA Grapalat" w:hAnsi="GHEA Grapalat" w:cs="Arial"/>
                <w:sz w:val="16"/>
                <w:szCs w:val="16"/>
              </w:rPr>
            </w:pPr>
          </w:p>
        </w:tc>
        <w:tc>
          <w:tcPr>
            <w:tcW w:w="693" w:type="dxa"/>
            <w:vAlign w:val="center"/>
          </w:tcPr>
          <w:p w:rsidR="00680064" w:rsidRPr="00B138F3" w:rsidRDefault="00680064" w:rsidP="00B46D58">
            <w:pPr>
              <w:widowControl w:val="0"/>
              <w:jc w:val="center"/>
              <w:rPr>
                <w:rFonts w:ascii="GHEA Grapalat" w:hAnsi="GHEA Grapalat" w:cs="Arial"/>
                <w:sz w:val="16"/>
                <w:szCs w:val="16"/>
              </w:rPr>
            </w:pPr>
          </w:p>
        </w:tc>
        <w:tc>
          <w:tcPr>
            <w:tcW w:w="822" w:type="dxa"/>
            <w:vAlign w:val="center"/>
          </w:tcPr>
          <w:p w:rsidR="00680064" w:rsidRPr="00B138F3" w:rsidRDefault="00680064" w:rsidP="00B46D58">
            <w:pPr>
              <w:widowControl w:val="0"/>
              <w:jc w:val="center"/>
              <w:rPr>
                <w:rFonts w:ascii="GHEA Grapalat" w:hAnsi="GHEA Grapalat" w:cs="Arial"/>
                <w:sz w:val="16"/>
                <w:szCs w:val="16"/>
              </w:rPr>
            </w:pPr>
          </w:p>
        </w:tc>
        <w:tc>
          <w:tcPr>
            <w:tcW w:w="835" w:type="dxa"/>
            <w:vAlign w:val="center"/>
          </w:tcPr>
          <w:p w:rsidR="00680064" w:rsidRPr="00B138F3" w:rsidRDefault="00680064" w:rsidP="00B46D58">
            <w:pPr>
              <w:widowControl w:val="0"/>
              <w:jc w:val="center"/>
              <w:rPr>
                <w:rFonts w:ascii="GHEA Grapalat" w:hAnsi="GHEA Grapalat" w:cs="Arial"/>
                <w:sz w:val="16"/>
                <w:szCs w:val="16"/>
              </w:rPr>
            </w:pPr>
          </w:p>
        </w:tc>
        <w:tc>
          <w:tcPr>
            <w:tcW w:w="828" w:type="dxa"/>
            <w:vAlign w:val="center"/>
          </w:tcPr>
          <w:p w:rsidR="00680064" w:rsidRPr="00B138F3" w:rsidRDefault="00680064" w:rsidP="00B46D58">
            <w:pPr>
              <w:widowControl w:val="0"/>
              <w:jc w:val="center"/>
              <w:rPr>
                <w:rFonts w:ascii="GHEA Grapalat" w:hAnsi="GHEA Grapalat" w:cs="Arial"/>
                <w:sz w:val="16"/>
                <w:szCs w:val="16"/>
              </w:rPr>
            </w:pPr>
          </w:p>
        </w:tc>
        <w:tc>
          <w:tcPr>
            <w:tcW w:w="967" w:type="dxa"/>
            <w:vAlign w:val="center"/>
          </w:tcPr>
          <w:p w:rsidR="00680064" w:rsidRPr="00B138F3" w:rsidRDefault="00680064" w:rsidP="00B46D58">
            <w:pPr>
              <w:widowControl w:val="0"/>
              <w:jc w:val="center"/>
              <w:rPr>
                <w:rFonts w:ascii="GHEA Grapalat" w:hAnsi="GHEA Grapalat" w:cs="Arial"/>
                <w:sz w:val="16"/>
                <w:szCs w:val="16"/>
              </w:rPr>
            </w:pPr>
          </w:p>
        </w:tc>
        <w:tc>
          <w:tcPr>
            <w:tcW w:w="828" w:type="dxa"/>
            <w:vAlign w:val="center"/>
          </w:tcPr>
          <w:p w:rsidR="00680064" w:rsidRPr="00B138F3" w:rsidRDefault="00680064" w:rsidP="00B46D58">
            <w:pPr>
              <w:widowControl w:val="0"/>
              <w:jc w:val="center"/>
              <w:rPr>
                <w:rFonts w:ascii="GHEA Grapalat" w:hAnsi="GHEA Grapalat" w:cs="Arial"/>
                <w:sz w:val="16"/>
                <w:szCs w:val="16"/>
              </w:rPr>
            </w:pPr>
          </w:p>
        </w:tc>
        <w:tc>
          <w:tcPr>
            <w:tcW w:w="812" w:type="dxa"/>
            <w:vAlign w:val="center"/>
          </w:tcPr>
          <w:p w:rsidR="00680064" w:rsidRPr="00B138F3" w:rsidRDefault="00680064" w:rsidP="00B46D58">
            <w:pPr>
              <w:widowControl w:val="0"/>
              <w:jc w:val="center"/>
              <w:rPr>
                <w:rFonts w:ascii="GHEA Grapalat" w:hAnsi="GHEA Grapalat"/>
                <w:sz w:val="16"/>
                <w:szCs w:val="16"/>
              </w:rPr>
            </w:pPr>
          </w:p>
        </w:tc>
      </w:tr>
      <w:tr w:rsidR="00680064" w:rsidRPr="00B138F3" w:rsidTr="00D21A86">
        <w:trPr>
          <w:trHeight w:val="404"/>
          <w:jc w:val="center"/>
        </w:trPr>
        <w:tc>
          <w:tcPr>
            <w:tcW w:w="1717" w:type="dxa"/>
          </w:tcPr>
          <w:p w:rsidR="00680064" w:rsidRPr="00D106CA" w:rsidRDefault="00680064" w:rsidP="00320BE2">
            <w:pPr>
              <w:widowControl w:val="0"/>
              <w:jc w:val="center"/>
              <w:rPr>
                <w:rFonts w:ascii="GHEA Grapalat" w:hAnsi="GHEA Grapalat"/>
                <w:sz w:val="16"/>
                <w:szCs w:val="16"/>
                <w:lang w:val="en-US"/>
              </w:rPr>
            </w:pPr>
            <w:r>
              <w:rPr>
                <w:rFonts w:ascii="GHEA Grapalat" w:hAnsi="GHEA Grapalat"/>
                <w:sz w:val="16"/>
                <w:szCs w:val="16"/>
                <w:lang w:val="en-US"/>
              </w:rPr>
              <w:t>4</w:t>
            </w:r>
          </w:p>
        </w:tc>
        <w:tc>
          <w:tcPr>
            <w:tcW w:w="2125" w:type="dxa"/>
            <w:vAlign w:val="bottom"/>
          </w:tcPr>
          <w:p w:rsidR="00680064" w:rsidRPr="004F7F4D" w:rsidRDefault="00680064" w:rsidP="00320BE2">
            <w:pPr>
              <w:rPr>
                <w:rFonts w:ascii="Calibri" w:hAnsi="Calibri" w:cs="Calibri"/>
                <w:sz w:val="18"/>
                <w:szCs w:val="18"/>
                <w:lang w:val="en-US"/>
              </w:rPr>
            </w:pPr>
            <w:r>
              <w:rPr>
                <w:rFonts w:ascii="Calibri" w:hAnsi="Calibri" w:cs="Calibri"/>
                <w:sz w:val="18"/>
                <w:szCs w:val="18"/>
                <w:lang w:val="en-US"/>
              </w:rPr>
              <w:t>15811110</w:t>
            </w:r>
          </w:p>
        </w:tc>
        <w:tc>
          <w:tcPr>
            <w:tcW w:w="1592" w:type="dxa"/>
            <w:vAlign w:val="center"/>
          </w:tcPr>
          <w:p w:rsidR="00680064" w:rsidRPr="00692BA1" w:rsidRDefault="00680064" w:rsidP="00320BE2">
            <w:pPr>
              <w:pStyle w:val="BodyTextIndent2"/>
              <w:widowControl w:val="0"/>
              <w:spacing w:after="120" w:line="240" w:lineRule="auto"/>
              <w:ind w:firstLine="0"/>
              <w:rPr>
                <w:rFonts w:ascii="Cambria" w:hAnsi="Cambria"/>
                <w:sz w:val="24"/>
                <w:szCs w:val="24"/>
              </w:rPr>
            </w:pPr>
            <w:r w:rsidRPr="00692BA1">
              <w:rPr>
                <w:rFonts w:ascii="Cambria" w:hAnsi="Cambria"/>
                <w:sz w:val="24"/>
                <w:szCs w:val="24"/>
              </w:rPr>
              <w:t>Хлеб</w:t>
            </w:r>
          </w:p>
        </w:tc>
        <w:tc>
          <w:tcPr>
            <w:tcW w:w="993" w:type="dxa"/>
            <w:vAlign w:val="center"/>
          </w:tcPr>
          <w:p w:rsidR="00680064" w:rsidRPr="00B138F3" w:rsidRDefault="00680064" w:rsidP="00B46D58">
            <w:pPr>
              <w:widowControl w:val="0"/>
              <w:jc w:val="center"/>
              <w:rPr>
                <w:rFonts w:ascii="GHEA Grapalat" w:hAnsi="GHEA Grapalat"/>
                <w:sz w:val="16"/>
                <w:szCs w:val="16"/>
              </w:rPr>
            </w:pPr>
          </w:p>
        </w:tc>
        <w:tc>
          <w:tcPr>
            <w:tcW w:w="999" w:type="dxa"/>
            <w:vAlign w:val="center"/>
          </w:tcPr>
          <w:p w:rsidR="00680064" w:rsidRPr="00B138F3" w:rsidRDefault="00680064" w:rsidP="00B46D58">
            <w:pPr>
              <w:widowControl w:val="0"/>
              <w:jc w:val="center"/>
              <w:rPr>
                <w:rFonts w:ascii="GHEA Grapalat" w:hAnsi="GHEA Grapalat"/>
                <w:sz w:val="16"/>
                <w:szCs w:val="16"/>
              </w:rPr>
            </w:pPr>
          </w:p>
        </w:tc>
        <w:tc>
          <w:tcPr>
            <w:tcW w:w="710" w:type="dxa"/>
            <w:vAlign w:val="center"/>
          </w:tcPr>
          <w:p w:rsidR="00680064" w:rsidRPr="00B138F3" w:rsidRDefault="00680064" w:rsidP="00B46D58">
            <w:pPr>
              <w:widowControl w:val="0"/>
              <w:jc w:val="center"/>
              <w:rPr>
                <w:rFonts w:ascii="GHEA Grapalat" w:hAnsi="GHEA Grapalat"/>
                <w:sz w:val="16"/>
                <w:szCs w:val="16"/>
              </w:rPr>
            </w:pPr>
          </w:p>
        </w:tc>
        <w:tc>
          <w:tcPr>
            <w:tcW w:w="855" w:type="dxa"/>
            <w:vAlign w:val="center"/>
          </w:tcPr>
          <w:p w:rsidR="00680064" w:rsidRPr="00B138F3" w:rsidRDefault="00680064" w:rsidP="00B46D58">
            <w:pPr>
              <w:widowControl w:val="0"/>
              <w:jc w:val="center"/>
              <w:rPr>
                <w:rFonts w:ascii="GHEA Grapalat" w:hAnsi="GHEA Grapalat"/>
                <w:sz w:val="16"/>
                <w:szCs w:val="16"/>
              </w:rPr>
            </w:pPr>
          </w:p>
        </w:tc>
        <w:tc>
          <w:tcPr>
            <w:tcW w:w="543" w:type="dxa"/>
            <w:vAlign w:val="center"/>
          </w:tcPr>
          <w:p w:rsidR="00680064" w:rsidRPr="00B138F3" w:rsidRDefault="00680064" w:rsidP="00B46D58">
            <w:pPr>
              <w:widowControl w:val="0"/>
              <w:jc w:val="center"/>
              <w:rPr>
                <w:rFonts w:ascii="GHEA Grapalat" w:hAnsi="GHEA Grapalat"/>
                <w:sz w:val="16"/>
                <w:szCs w:val="16"/>
              </w:rPr>
            </w:pPr>
          </w:p>
        </w:tc>
        <w:tc>
          <w:tcPr>
            <w:tcW w:w="586" w:type="dxa"/>
            <w:vAlign w:val="center"/>
          </w:tcPr>
          <w:p w:rsidR="00680064" w:rsidRPr="00B138F3" w:rsidRDefault="00680064" w:rsidP="00B46D58">
            <w:pPr>
              <w:widowControl w:val="0"/>
              <w:jc w:val="center"/>
              <w:rPr>
                <w:rFonts w:ascii="GHEA Grapalat" w:hAnsi="GHEA Grapalat" w:cs="Arial"/>
                <w:sz w:val="16"/>
                <w:szCs w:val="16"/>
              </w:rPr>
            </w:pPr>
          </w:p>
        </w:tc>
        <w:tc>
          <w:tcPr>
            <w:tcW w:w="693" w:type="dxa"/>
            <w:vAlign w:val="center"/>
          </w:tcPr>
          <w:p w:rsidR="00680064" w:rsidRPr="00B138F3" w:rsidRDefault="00680064" w:rsidP="00B46D58">
            <w:pPr>
              <w:widowControl w:val="0"/>
              <w:jc w:val="center"/>
              <w:rPr>
                <w:rFonts w:ascii="GHEA Grapalat" w:hAnsi="GHEA Grapalat" w:cs="Arial"/>
                <w:sz w:val="16"/>
                <w:szCs w:val="16"/>
              </w:rPr>
            </w:pPr>
          </w:p>
        </w:tc>
        <w:tc>
          <w:tcPr>
            <w:tcW w:w="822" w:type="dxa"/>
            <w:vAlign w:val="center"/>
          </w:tcPr>
          <w:p w:rsidR="00680064" w:rsidRPr="00B138F3" w:rsidRDefault="00680064" w:rsidP="00B46D58">
            <w:pPr>
              <w:widowControl w:val="0"/>
              <w:jc w:val="center"/>
              <w:rPr>
                <w:rFonts w:ascii="GHEA Grapalat" w:hAnsi="GHEA Grapalat" w:cs="Arial"/>
                <w:sz w:val="16"/>
                <w:szCs w:val="16"/>
              </w:rPr>
            </w:pPr>
          </w:p>
        </w:tc>
        <w:tc>
          <w:tcPr>
            <w:tcW w:w="835" w:type="dxa"/>
            <w:vAlign w:val="center"/>
          </w:tcPr>
          <w:p w:rsidR="00680064" w:rsidRPr="00B138F3" w:rsidRDefault="00680064" w:rsidP="00B46D58">
            <w:pPr>
              <w:widowControl w:val="0"/>
              <w:jc w:val="center"/>
              <w:rPr>
                <w:rFonts w:ascii="GHEA Grapalat" w:hAnsi="GHEA Grapalat" w:cs="Arial"/>
                <w:sz w:val="16"/>
                <w:szCs w:val="16"/>
              </w:rPr>
            </w:pPr>
          </w:p>
        </w:tc>
        <w:tc>
          <w:tcPr>
            <w:tcW w:w="828" w:type="dxa"/>
            <w:vAlign w:val="center"/>
          </w:tcPr>
          <w:p w:rsidR="00680064" w:rsidRPr="00B138F3" w:rsidRDefault="00680064" w:rsidP="00B46D58">
            <w:pPr>
              <w:widowControl w:val="0"/>
              <w:jc w:val="center"/>
              <w:rPr>
                <w:rFonts w:ascii="GHEA Grapalat" w:hAnsi="GHEA Grapalat" w:cs="Arial"/>
                <w:sz w:val="16"/>
                <w:szCs w:val="16"/>
              </w:rPr>
            </w:pPr>
          </w:p>
        </w:tc>
        <w:tc>
          <w:tcPr>
            <w:tcW w:w="967" w:type="dxa"/>
            <w:vAlign w:val="center"/>
          </w:tcPr>
          <w:p w:rsidR="00680064" w:rsidRPr="00B138F3" w:rsidRDefault="00680064" w:rsidP="00B46D58">
            <w:pPr>
              <w:widowControl w:val="0"/>
              <w:jc w:val="center"/>
              <w:rPr>
                <w:rFonts w:ascii="GHEA Grapalat" w:hAnsi="GHEA Grapalat" w:cs="Arial"/>
                <w:sz w:val="16"/>
                <w:szCs w:val="16"/>
              </w:rPr>
            </w:pPr>
          </w:p>
        </w:tc>
        <w:tc>
          <w:tcPr>
            <w:tcW w:w="828" w:type="dxa"/>
            <w:vAlign w:val="center"/>
          </w:tcPr>
          <w:p w:rsidR="00680064" w:rsidRPr="00B138F3" w:rsidRDefault="00680064" w:rsidP="00B46D58">
            <w:pPr>
              <w:widowControl w:val="0"/>
              <w:jc w:val="center"/>
              <w:rPr>
                <w:rFonts w:ascii="GHEA Grapalat" w:hAnsi="GHEA Grapalat" w:cs="Arial"/>
                <w:sz w:val="16"/>
                <w:szCs w:val="16"/>
              </w:rPr>
            </w:pPr>
          </w:p>
        </w:tc>
        <w:tc>
          <w:tcPr>
            <w:tcW w:w="812" w:type="dxa"/>
            <w:vAlign w:val="center"/>
          </w:tcPr>
          <w:p w:rsidR="00680064" w:rsidRPr="00B138F3" w:rsidRDefault="00680064" w:rsidP="00B46D58">
            <w:pPr>
              <w:widowControl w:val="0"/>
              <w:jc w:val="center"/>
              <w:rPr>
                <w:rFonts w:ascii="GHEA Grapalat" w:hAnsi="GHEA Grapalat"/>
                <w:sz w:val="16"/>
                <w:szCs w:val="16"/>
              </w:rPr>
            </w:pPr>
          </w:p>
        </w:tc>
      </w:tr>
      <w:tr w:rsidR="00680064" w:rsidRPr="00B138F3" w:rsidTr="00D21A86">
        <w:trPr>
          <w:trHeight w:val="404"/>
          <w:jc w:val="center"/>
        </w:trPr>
        <w:tc>
          <w:tcPr>
            <w:tcW w:w="1717" w:type="dxa"/>
          </w:tcPr>
          <w:p w:rsidR="00680064" w:rsidRPr="004B4BF7" w:rsidRDefault="00680064" w:rsidP="00320BE2">
            <w:pPr>
              <w:widowControl w:val="0"/>
              <w:jc w:val="center"/>
              <w:rPr>
                <w:rFonts w:ascii="GHEA Grapalat" w:hAnsi="GHEA Grapalat"/>
                <w:sz w:val="16"/>
                <w:szCs w:val="16"/>
                <w:lang w:val="en-GB"/>
              </w:rPr>
            </w:pPr>
            <w:r>
              <w:rPr>
                <w:rFonts w:ascii="GHEA Grapalat" w:hAnsi="GHEA Grapalat"/>
                <w:sz w:val="16"/>
                <w:szCs w:val="16"/>
                <w:lang w:val="en-GB"/>
              </w:rPr>
              <w:t>5</w:t>
            </w:r>
          </w:p>
        </w:tc>
        <w:tc>
          <w:tcPr>
            <w:tcW w:w="2125" w:type="dxa"/>
            <w:vAlign w:val="bottom"/>
          </w:tcPr>
          <w:p w:rsidR="00680064" w:rsidRPr="003E20F1" w:rsidRDefault="00680064" w:rsidP="00320BE2">
            <w:pPr>
              <w:rPr>
                <w:rFonts w:ascii="Calibri" w:hAnsi="Calibri" w:cs="Calibri"/>
                <w:lang w:val="en-GB"/>
              </w:rPr>
            </w:pPr>
            <w:r>
              <w:rPr>
                <w:rFonts w:ascii="Calibri" w:hAnsi="Calibri" w:cs="Calibri"/>
                <w:lang w:val="en-GB"/>
              </w:rPr>
              <w:t>15331153</w:t>
            </w:r>
          </w:p>
        </w:tc>
        <w:tc>
          <w:tcPr>
            <w:tcW w:w="1592" w:type="dxa"/>
          </w:tcPr>
          <w:p w:rsidR="00680064" w:rsidRDefault="00680064" w:rsidP="00320BE2">
            <w:pPr>
              <w:widowControl w:val="0"/>
              <w:jc w:val="center"/>
              <w:rPr>
                <w:rFonts w:ascii="Calibri" w:hAnsi="Calibri" w:cs="Calibri"/>
                <w:lang w:val="en-GB"/>
              </w:rPr>
            </w:pPr>
          </w:p>
          <w:p w:rsidR="00680064" w:rsidRDefault="00680064" w:rsidP="00320BE2">
            <w:pPr>
              <w:widowControl w:val="0"/>
              <w:jc w:val="center"/>
              <w:rPr>
                <w:rFonts w:ascii="Calibri" w:hAnsi="Calibri" w:cs="Calibri"/>
                <w:lang w:val="en-GB"/>
              </w:rPr>
            </w:pPr>
          </w:p>
          <w:p w:rsidR="00680064" w:rsidRPr="003E20F1" w:rsidRDefault="00680064" w:rsidP="00320BE2">
            <w:pPr>
              <w:widowControl w:val="0"/>
              <w:rPr>
                <w:rFonts w:ascii="GHEA Grapalat" w:hAnsi="GHEA Grapalat"/>
              </w:rPr>
            </w:pPr>
            <w:r w:rsidRPr="003E20F1">
              <w:rPr>
                <w:rFonts w:ascii="Calibri" w:hAnsi="Calibri" w:cs="Calibri"/>
                <w:lang w:val="en-GB"/>
              </w:rPr>
              <w:t>Чечевица</w:t>
            </w:r>
          </w:p>
        </w:tc>
        <w:tc>
          <w:tcPr>
            <w:tcW w:w="993" w:type="dxa"/>
            <w:vAlign w:val="center"/>
          </w:tcPr>
          <w:p w:rsidR="00680064" w:rsidRPr="00B138F3" w:rsidRDefault="00680064" w:rsidP="00B46D58">
            <w:pPr>
              <w:widowControl w:val="0"/>
              <w:jc w:val="center"/>
              <w:rPr>
                <w:rFonts w:ascii="GHEA Grapalat" w:hAnsi="GHEA Grapalat"/>
                <w:sz w:val="16"/>
                <w:szCs w:val="16"/>
              </w:rPr>
            </w:pPr>
          </w:p>
        </w:tc>
        <w:tc>
          <w:tcPr>
            <w:tcW w:w="999" w:type="dxa"/>
            <w:vAlign w:val="center"/>
          </w:tcPr>
          <w:p w:rsidR="00680064" w:rsidRPr="00B138F3" w:rsidRDefault="00680064" w:rsidP="00B46D58">
            <w:pPr>
              <w:widowControl w:val="0"/>
              <w:jc w:val="center"/>
              <w:rPr>
                <w:rFonts w:ascii="GHEA Grapalat" w:hAnsi="GHEA Grapalat"/>
                <w:sz w:val="16"/>
                <w:szCs w:val="16"/>
              </w:rPr>
            </w:pPr>
          </w:p>
        </w:tc>
        <w:tc>
          <w:tcPr>
            <w:tcW w:w="710" w:type="dxa"/>
            <w:vAlign w:val="center"/>
          </w:tcPr>
          <w:p w:rsidR="00680064" w:rsidRPr="00B138F3" w:rsidRDefault="00680064" w:rsidP="00B46D58">
            <w:pPr>
              <w:widowControl w:val="0"/>
              <w:jc w:val="center"/>
              <w:rPr>
                <w:rFonts w:ascii="GHEA Grapalat" w:hAnsi="GHEA Grapalat"/>
                <w:sz w:val="16"/>
                <w:szCs w:val="16"/>
              </w:rPr>
            </w:pPr>
          </w:p>
        </w:tc>
        <w:tc>
          <w:tcPr>
            <w:tcW w:w="855" w:type="dxa"/>
            <w:vAlign w:val="center"/>
          </w:tcPr>
          <w:p w:rsidR="00680064" w:rsidRPr="00B138F3" w:rsidRDefault="00680064" w:rsidP="00B46D58">
            <w:pPr>
              <w:widowControl w:val="0"/>
              <w:jc w:val="center"/>
              <w:rPr>
                <w:rFonts w:ascii="GHEA Grapalat" w:hAnsi="GHEA Grapalat"/>
                <w:sz w:val="16"/>
                <w:szCs w:val="16"/>
              </w:rPr>
            </w:pPr>
          </w:p>
        </w:tc>
        <w:tc>
          <w:tcPr>
            <w:tcW w:w="543" w:type="dxa"/>
            <w:vAlign w:val="center"/>
          </w:tcPr>
          <w:p w:rsidR="00680064" w:rsidRPr="00B138F3" w:rsidRDefault="00680064" w:rsidP="00B46D58">
            <w:pPr>
              <w:widowControl w:val="0"/>
              <w:jc w:val="center"/>
              <w:rPr>
                <w:rFonts w:ascii="GHEA Grapalat" w:hAnsi="GHEA Grapalat"/>
                <w:sz w:val="16"/>
                <w:szCs w:val="16"/>
              </w:rPr>
            </w:pPr>
          </w:p>
        </w:tc>
        <w:tc>
          <w:tcPr>
            <w:tcW w:w="586" w:type="dxa"/>
            <w:vAlign w:val="center"/>
          </w:tcPr>
          <w:p w:rsidR="00680064" w:rsidRPr="00B138F3" w:rsidRDefault="00680064" w:rsidP="00B46D58">
            <w:pPr>
              <w:widowControl w:val="0"/>
              <w:jc w:val="center"/>
              <w:rPr>
                <w:rFonts w:ascii="GHEA Grapalat" w:hAnsi="GHEA Grapalat" w:cs="Arial"/>
                <w:sz w:val="16"/>
                <w:szCs w:val="16"/>
              </w:rPr>
            </w:pPr>
          </w:p>
        </w:tc>
        <w:tc>
          <w:tcPr>
            <w:tcW w:w="693" w:type="dxa"/>
            <w:vAlign w:val="center"/>
          </w:tcPr>
          <w:p w:rsidR="00680064" w:rsidRPr="00B138F3" w:rsidRDefault="00680064" w:rsidP="00B46D58">
            <w:pPr>
              <w:widowControl w:val="0"/>
              <w:jc w:val="center"/>
              <w:rPr>
                <w:rFonts w:ascii="GHEA Grapalat" w:hAnsi="GHEA Grapalat" w:cs="Arial"/>
                <w:sz w:val="16"/>
                <w:szCs w:val="16"/>
              </w:rPr>
            </w:pPr>
          </w:p>
        </w:tc>
        <w:tc>
          <w:tcPr>
            <w:tcW w:w="822" w:type="dxa"/>
            <w:vAlign w:val="center"/>
          </w:tcPr>
          <w:p w:rsidR="00680064" w:rsidRPr="00B138F3" w:rsidRDefault="00680064" w:rsidP="00B46D58">
            <w:pPr>
              <w:widowControl w:val="0"/>
              <w:jc w:val="center"/>
              <w:rPr>
                <w:rFonts w:ascii="GHEA Grapalat" w:hAnsi="GHEA Grapalat" w:cs="Arial"/>
                <w:sz w:val="16"/>
                <w:szCs w:val="16"/>
              </w:rPr>
            </w:pPr>
          </w:p>
        </w:tc>
        <w:tc>
          <w:tcPr>
            <w:tcW w:w="835" w:type="dxa"/>
            <w:vAlign w:val="center"/>
          </w:tcPr>
          <w:p w:rsidR="00680064" w:rsidRPr="00B138F3" w:rsidRDefault="00680064" w:rsidP="00B46D58">
            <w:pPr>
              <w:widowControl w:val="0"/>
              <w:jc w:val="center"/>
              <w:rPr>
                <w:rFonts w:ascii="GHEA Grapalat" w:hAnsi="GHEA Grapalat" w:cs="Arial"/>
                <w:sz w:val="16"/>
                <w:szCs w:val="16"/>
              </w:rPr>
            </w:pPr>
          </w:p>
        </w:tc>
        <w:tc>
          <w:tcPr>
            <w:tcW w:w="828" w:type="dxa"/>
            <w:vAlign w:val="center"/>
          </w:tcPr>
          <w:p w:rsidR="00680064" w:rsidRPr="00B138F3" w:rsidRDefault="00680064" w:rsidP="00B46D58">
            <w:pPr>
              <w:widowControl w:val="0"/>
              <w:jc w:val="center"/>
              <w:rPr>
                <w:rFonts w:ascii="GHEA Grapalat" w:hAnsi="GHEA Grapalat" w:cs="Arial"/>
                <w:sz w:val="16"/>
                <w:szCs w:val="16"/>
              </w:rPr>
            </w:pPr>
          </w:p>
        </w:tc>
        <w:tc>
          <w:tcPr>
            <w:tcW w:w="967" w:type="dxa"/>
            <w:vAlign w:val="center"/>
          </w:tcPr>
          <w:p w:rsidR="00680064" w:rsidRPr="00B138F3" w:rsidRDefault="00680064" w:rsidP="00B46D58">
            <w:pPr>
              <w:widowControl w:val="0"/>
              <w:jc w:val="center"/>
              <w:rPr>
                <w:rFonts w:ascii="GHEA Grapalat" w:hAnsi="GHEA Grapalat" w:cs="Arial"/>
                <w:sz w:val="16"/>
                <w:szCs w:val="16"/>
              </w:rPr>
            </w:pPr>
          </w:p>
        </w:tc>
        <w:tc>
          <w:tcPr>
            <w:tcW w:w="828" w:type="dxa"/>
            <w:vAlign w:val="center"/>
          </w:tcPr>
          <w:p w:rsidR="00680064" w:rsidRPr="00B138F3" w:rsidRDefault="00680064" w:rsidP="00B46D58">
            <w:pPr>
              <w:widowControl w:val="0"/>
              <w:jc w:val="center"/>
              <w:rPr>
                <w:rFonts w:ascii="GHEA Grapalat" w:hAnsi="GHEA Grapalat" w:cs="Arial"/>
                <w:sz w:val="16"/>
                <w:szCs w:val="16"/>
              </w:rPr>
            </w:pPr>
          </w:p>
        </w:tc>
        <w:tc>
          <w:tcPr>
            <w:tcW w:w="812" w:type="dxa"/>
            <w:vAlign w:val="center"/>
          </w:tcPr>
          <w:p w:rsidR="00680064" w:rsidRPr="00B138F3" w:rsidRDefault="00680064" w:rsidP="00B46D58">
            <w:pPr>
              <w:widowControl w:val="0"/>
              <w:jc w:val="center"/>
              <w:rPr>
                <w:rFonts w:ascii="GHEA Grapalat" w:hAnsi="GHEA Grapalat"/>
                <w:sz w:val="16"/>
                <w:szCs w:val="16"/>
              </w:rPr>
            </w:pPr>
          </w:p>
        </w:tc>
      </w:tr>
      <w:tr w:rsidR="00680064" w:rsidRPr="00B138F3" w:rsidTr="00680064">
        <w:trPr>
          <w:trHeight w:val="404"/>
          <w:jc w:val="center"/>
        </w:trPr>
        <w:tc>
          <w:tcPr>
            <w:tcW w:w="1717" w:type="dxa"/>
          </w:tcPr>
          <w:p w:rsidR="00680064" w:rsidRPr="00FA0050" w:rsidRDefault="00680064" w:rsidP="00320BE2">
            <w:pPr>
              <w:widowControl w:val="0"/>
              <w:jc w:val="center"/>
              <w:rPr>
                <w:rFonts w:ascii="GHEA Grapalat" w:hAnsi="GHEA Grapalat"/>
                <w:sz w:val="16"/>
                <w:szCs w:val="16"/>
                <w:lang w:val="en-GB"/>
              </w:rPr>
            </w:pPr>
            <w:r>
              <w:rPr>
                <w:rFonts w:ascii="GHEA Grapalat" w:hAnsi="GHEA Grapalat"/>
                <w:sz w:val="16"/>
                <w:szCs w:val="16"/>
                <w:lang w:val="en-GB"/>
              </w:rPr>
              <w:t>6</w:t>
            </w:r>
          </w:p>
        </w:tc>
        <w:tc>
          <w:tcPr>
            <w:tcW w:w="2125" w:type="dxa"/>
            <w:vAlign w:val="bottom"/>
          </w:tcPr>
          <w:p w:rsidR="00680064" w:rsidRPr="004F7F4D" w:rsidRDefault="00680064" w:rsidP="00320BE2">
            <w:pPr>
              <w:rPr>
                <w:rFonts w:ascii="Calibri" w:hAnsi="Calibri" w:cs="Calibri"/>
                <w:sz w:val="18"/>
                <w:szCs w:val="18"/>
                <w:lang w:val="en-US"/>
              </w:rPr>
            </w:pPr>
            <w:r>
              <w:rPr>
                <w:rFonts w:ascii="Calibri" w:hAnsi="Calibri" w:cs="Calibri"/>
                <w:sz w:val="18"/>
                <w:szCs w:val="18"/>
                <w:lang w:val="en-US"/>
              </w:rPr>
              <w:t>15616000</w:t>
            </w:r>
          </w:p>
        </w:tc>
        <w:tc>
          <w:tcPr>
            <w:tcW w:w="1592" w:type="dxa"/>
            <w:vAlign w:val="center"/>
          </w:tcPr>
          <w:p w:rsidR="00680064" w:rsidRPr="00692BA1" w:rsidRDefault="00680064" w:rsidP="00320BE2">
            <w:pPr>
              <w:pStyle w:val="BodyTextIndent2"/>
              <w:widowControl w:val="0"/>
              <w:spacing w:after="120" w:line="240" w:lineRule="auto"/>
              <w:ind w:firstLine="0"/>
              <w:rPr>
                <w:rFonts w:ascii="Cambria" w:hAnsi="Cambria"/>
                <w:sz w:val="24"/>
                <w:szCs w:val="24"/>
                <w:lang w:val="en-GB"/>
              </w:rPr>
            </w:pPr>
            <w:r w:rsidRPr="00692BA1">
              <w:rPr>
                <w:rFonts w:ascii="Cambria" w:hAnsi="Cambria"/>
                <w:sz w:val="24"/>
                <w:szCs w:val="24"/>
              </w:rPr>
              <w:t>Гр</w:t>
            </w:r>
            <w:r w:rsidRPr="00692BA1">
              <w:rPr>
                <w:rFonts w:ascii="Cambria" w:hAnsi="Cambria"/>
                <w:sz w:val="24"/>
                <w:szCs w:val="24"/>
                <w:lang w:val="en-GB"/>
              </w:rPr>
              <w:t>ечка</w:t>
            </w:r>
          </w:p>
        </w:tc>
        <w:tc>
          <w:tcPr>
            <w:tcW w:w="993" w:type="dxa"/>
            <w:vAlign w:val="center"/>
          </w:tcPr>
          <w:p w:rsidR="00680064" w:rsidRPr="00B138F3" w:rsidRDefault="00680064" w:rsidP="00B46D58">
            <w:pPr>
              <w:widowControl w:val="0"/>
              <w:jc w:val="center"/>
              <w:rPr>
                <w:rFonts w:ascii="GHEA Grapalat" w:hAnsi="GHEA Grapalat"/>
                <w:sz w:val="16"/>
                <w:szCs w:val="16"/>
              </w:rPr>
            </w:pPr>
          </w:p>
        </w:tc>
        <w:tc>
          <w:tcPr>
            <w:tcW w:w="999" w:type="dxa"/>
            <w:vAlign w:val="center"/>
          </w:tcPr>
          <w:p w:rsidR="00680064" w:rsidRPr="00B138F3" w:rsidRDefault="00680064" w:rsidP="00B46D58">
            <w:pPr>
              <w:widowControl w:val="0"/>
              <w:jc w:val="center"/>
              <w:rPr>
                <w:rFonts w:ascii="GHEA Grapalat" w:hAnsi="GHEA Grapalat"/>
                <w:sz w:val="16"/>
                <w:szCs w:val="16"/>
              </w:rPr>
            </w:pPr>
          </w:p>
        </w:tc>
        <w:tc>
          <w:tcPr>
            <w:tcW w:w="710" w:type="dxa"/>
            <w:vAlign w:val="center"/>
          </w:tcPr>
          <w:p w:rsidR="00680064" w:rsidRPr="00B138F3" w:rsidRDefault="00680064" w:rsidP="00B46D58">
            <w:pPr>
              <w:widowControl w:val="0"/>
              <w:jc w:val="center"/>
              <w:rPr>
                <w:rFonts w:ascii="GHEA Grapalat" w:hAnsi="GHEA Grapalat"/>
                <w:sz w:val="16"/>
                <w:szCs w:val="16"/>
              </w:rPr>
            </w:pPr>
          </w:p>
        </w:tc>
        <w:tc>
          <w:tcPr>
            <w:tcW w:w="855" w:type="dxa"/>
            <w:vAlign w:val="center"/>
          </w:tcPr>
          <w:p w:rsidR="00680064" w:rsidRPr="00B138F3" w:rsidRDefault="00680064" w:rsidP="00B46D58">
            <w:pPr>
              <w:widowControl w:val="0"/>
              <w:jc w:val="center"/>
              <w:rPr>
                <w:rFonts w:ascii="GHEA Grapalat" w:hAnsi="GHEA Grapalat"/>
                <w:sz w:val="16"/>
                <w:szCs w:val="16"/>
              </w:rPr>
            </w:pPr>
          </w:p>
        </w:tc>
        <w:tc>
          <w:tcPr>
            <w:tcW w:w="543" w:type="dxa"/>
            <w:vAlign w:val="center"/>
          </w:tcPr>
          <w:p w:rsidR="00680064" w:rsidRPr="00B138F3" w:rsidRDefault="00680064" w:rsidP="00B46D58">
            <w:pPr>
              <w:widowControl w:val="0"/>
              <w:jc w:val="center"/>
              <w:rPr>
                <w:rFonts w:ascii="GHEA Grapalat" w:hAnsi="GHEA Grapalat"/>
                <w:sz w:val="16"/>
                <w:szCs w:val="16"/>
              </w:rPr>
            </w:pPr>
          </w:p>
        </w:tc>
        <w:tc>
          <w:tcPr>
            <w:tcW w:w="586" w:type="dxa"/>
            <w:vAlign w:val="center"/>
          </w:tcPr>
          <w:p w:rsidR="00680064" w:rsidRPr="00B138F3" w:rsidRDefault="00680064" w:rsidP="00B46D58">
            <w:pPr>
              <w:widowControl w:val="0"/>
              <w:jc w:val="center"/>
              <w:rPr>
                <w:rFonts w:ascii="GHEA Grapalat" w:hAnsi="GHEA Grapalat" w:cs="Arial"/>
                <w:sz w:val="16"/>
                <w:szCs w:val="16"/>
              </w:rPr>
            </w:pPr>
          </w:p>
        </w:tc>
        <w:tc>
          <w:tcPr>
            <w:tcW w:w="693" w:type="dxa"/>
            <w:vAlign w:val="center"/>
          </w:tcPr>
          <w:p w:rsidR="00680064" w:rsidRPr="00B138F3" w:rsidRDefault="00680064" w:rsidP="00B46D58">
            <w:pPr>
              <w:widowControl w:val="0"/>
              <w:jc w:val="center"/>
              <w:rPr>
                <w:rFonts w:ascii="GHEA Grapalat" w:hAnsi="GHEA Grapalat" w:cs="Arial"/>
                <w:sz w:val="16"/>
                <w:szCs w:val="16"/>
              </w:rPr>
            </w:pPr>
          </w:p>
        </w:tc>
        <w:tc>
          <w:tcPr>
            <w:tcW w:w="822" w:type="dxa"/>
            <w:vAlign w:val="center"/>
          </w:tcPr>
          <w:p w:rsidR="00680064" w:rsidRPr="00B138F3" w:rsidRDefault="00680064" w:rsidP="00B46D58">
            <w:pPr>
              <w:widowControl w:val="0"/>
              <w:jc w:val="center"/>
              <w:rPr>
                <w:rFonts w:ascii="GHEA Grapalat" w:hAnsi="GHEA Grapalat" w:cs="Arial"/>
                <w:sz w:val="16"/>
                <w:szCs w:val="16"/>
              </w:rPr>
            </w:pPr>
          </w:p>
        </w:tc>
        <w:tc>
          <w:tcPr>
            <w:tcW w:w="835" w:type="dxa"/>
            <w:vAlign w:val="center"/>
          </w:tcPr>
          <w:p w:rsidR="00680064" w:rsidRPr="00B138F3" w:rsidRDefault="00680064" w:rsidP="00B46D58">
            <w:pPr>
              <w:widowControl w:val="0"/>
              <w:jc w:val="center"/>
              <w:rPr>
                <w:rFonts w:ascii="GHEA Grapalat" w:hAnsi="GHEA Grapalat" w:cs="Arial"/>
                <w:sz w:val="16"/>
                <w:szCs w:val="16"/>
              </w:rPr>
            </w:pPr>
          </w:p>
        </w:tc>
        <w:tc>
          <w:tcPr>
            <w:tcW w:w="828" w:type="dxa"/>
            <w:vAlign w:val="center"/>
          </w:tcPr>
          <w:p w:rsidR="00680064" w:rsidRPr="00B138F3" w:rsidRDefault="00680064" w:rsidP="00B46D58">
            <w:pPr>
              <w:widowControl w:val="0"/>
              <w:jc w:val="center"/>
              <w:rPr>
                <w:rFonts w:ascii="GHEA Grapalat" w:hAnsi="GHEA Grapalat" w:cs="Arial"/>
                <w:sz w:val="16"/>
                <w:szCs w:val="16"/>
              </w:rPr>
            </w:pPr>
          </w:p>
        </w:tc>
        <w:tc>
          <w:tcPr>
            <w:tcW w:w="967" w:type="dxa"/>
            <w:vAlign w:val="center"/>
          </w:tcPr>
          <w:p w:rsidR="00680064" w:rsidRPr="00B138F3" w:rsidRDefault="00680064" w:rsidP="00B46D58">
            <w:pPr>
              <w:widowControl w:val="0"/>
              <w:jc w:val="center"/>
              <w:rPr>
                <w:rFonts w:ascii="GHEA Grapalat" w:hAnsi="GHEA Grapalat" w:cs="Arial"/>
                <w:sz w:val="16"/>
                <w:szCs w:val="16"/>
              </w:rPr>
            </w:pPr>
          </w:p>
        </w:tc>
        <w:tc>
          <w:tcPr>
            <w:tcW w:w="828" w:type="dxa"/>
            <w:vAlign w:val="center"/>
          </w:tcPr>
          <w:p w:rsidR="00680064" w:rsidRPr="00B138F3" w:rsidRDefault="00680064" w:rsidP="00B46D58">
            <w:pPr>
              <w:widowControl w:val="0"/>
              <w:jc w:val="center"/>
              <w:rPr>
                <w:rFonts w:ascii="GHEA Grapalat" w:hAnsi="GHEA Grapalat" w:cs="Arial"/>
                <w:sz w:val="16"/>
                <w:szCs w:val="16"/>
              </w:rPr>
            </w:pPr>
          </w:p>
        </w:tc>
        <w:tc>
          <w:tcPr>
            <w:tcW w:w="812" w:type="dxa"/>
            <w:vAlign w:val="center"/>
          </w:tcPr>
          <w:p w:rsidR="00680064" w:rsidRPr="00B138F3" w:rsidRDefault="00680064" w:rsidP="00B46D58">
            <w:pPr>
              <w:widowControl w:val="0"/>
              <w:jc w:val="center"/>
              <w:rPr>
                <w:rFonts w:ascii="GHEA Grapalat" w:hAnsi="GHEA Grapalat"/>
                <w:sz w:val="16"/>
                <w:szCs w:val="16"/>
              </w:rPr>
            </w:pPr>
          </w:p>
        </w:tc>
      </w:tr>
      <w:tr w:rsidR="00680064" w:rsidRPr="00B138F3" w:rsidTr="00680064">
        <w:trPr>
          <w:trHeight w:val="404"/>
          <w:jc w:val="center"/>
        </w:trPr>
        <w:tc>
          <w:tcPr>
            <w:tcW w:w="1717" w:type="dxa"/>
          </w:tcPr>
          <w:p w:rsidR="00680064" w:rsidRPr="004B4BF7" w:rsidRDefault="00680064" w:rsidP="00320BE2">
            <w:pPr>
              <w:widowControl w:val="0"/>
              <w:jc w:val="center"/>
              <w:rPr>
                <w:rFonts w:ascii="GHEA Grapalat" w:hAnsi="GHEA Grapalat"/>
                <w:sz w:val="16"/>
                <w:szCs w:val="16"/>
                <w:lang w:val="en-GB"/>
              </w:rPr>
            </w:pPr>
            <w:r>
              <w:rPr>
                <w:rFonts w:ascii="GHEA Grapalat" w:hAnsi="GHEA Grapalat"/>
                <w:sz w:val="16"/>
                <w:szCs w:val="16"/>
                <w:lang w:val="en-GB"/>
              </w:rPr>
              <w:lastRenderedPageBreak/>
              <w:t>7</w:t>
            </w:r>
          </w:p>
        </w:tc>
        <w:tc>
          <w:tcPr>
            <w:tcW w:w="2125" w:type="dxa"/>
            <w:vAlign w:val="bottom"/>
          </w:tcPr>
          <w:p w:rsidR="00680064" w:rsidRPr="00D106CA" w:rsidRDefault="00680064" w:rsidP="00320BE2">
            <w:pPr>
              <w:rPr>
                <w:rFonts w:ascii="Calibri" w:hAnsi="Calibri" w:cs="Calibri"/>
                <w:sz w:val="18"/>
                <w:szCs w:val="18"/>
                <w:lang w:val="en-US"/>
              </w:rPr>
            </w:pPr>
            <w:r>
              <w:rPr>
                <w:rFonts w:ascii="Calibri" w:hAnsi="Calibri" w:cs="Calibri"/>
                <w:sz w:val="18"/>
                <w:szCs w:val="18"/>
                <w:lang w:val="en-US"/>
              </w:rPr>
              <w:t>15851100</w:t>
            </w:r>
          </w:p>
        </w:tc>
        <w:tc>
          <w:tcPr>
            <w:tcW w:w="1592" w:type="dxa"/>
            <w:vAlign w:val="center"/>
          </w:tcPr>
          <w:p w:rsidR="00680064" w:rsidRPr="00E87445" w:rsidRDefault="00680064" w:rsidP="00320BE2">
            <w:pPr>
              <w:pStyle w:val="BodyTextIndent2"/>
              <w:widowControl w:val="0"/>
              <w:spacing w:after="120" w:line="240" w:lineRule="auto"/>
              <w:ind w:firstLine="0"/>
              <w:rPr>
                <w:rFonts w:ascii="Cambria" w:hAnsi="Cambria"/>
                <w:sz w:val="24"/>
                <w:szCs w:val="24"/>
                <w:lang w:val="en-GB"/>
              </w:rPr>
            </w:pPr>
            <w:r>
              <w:rPr>
                <w:rFonts w:ascii="Cambria" w:hAnsi="Cambria"/>
                <w:sz w:val="24"/>
                <w:szCs w:val="24"/>
                <w:lang w:val="en-GB"/>
              </w:rPr>
              <w:t>Макароны</w:t>
            </w:r>
          </w:p>
        </w:tc>
        <w:tc>
          <w:tcPr>
            <w:tcW w:w="993" w:type="dxa"/>
            <w:vAlign w:val="center"/>
          </w:tcPr>
          <w:p w:rsidR="00680064" w:rsidRPr="00B138F3" w:rsidRDefault="00680064" w:rsidP="00B46D58">
            <w:pPr>
              <w:widowControl w:val="0"/>
              <w:jc w:val="center"/>
              <w:rPr>
                <w:rFonts w:ascii="GHEA Grapalat" w:hAnsi="GHEA Grapalat"/>
                <w:sz w:val="16"/>
                <w:szCs w:val="16"/>
              </w:rPr>
            </w:pPr>
          </w:p>
        </w:tc>
        <w:tc>
          <w:tcPr>
            <w:tcW w:w="999" w:type="dxa"/>
            <w:vAlign w:val="center"/>
          </w:tcPr>
          <w:p w:rsidR="00680064" w:rsidRPr="00B138F3" w:rsidRDefault="00680064" w:rsidP="00B46D58">
            <w:pPr>
              <w:widowControl w:val="0"/>
              <w:jc w:val="center"/>
              <w:rPr>
                <w:rFonts w:ascii="GHEA Grapalat" w:hAnsi="GHEA Grapalat"/>
                <w:sz w:val="16"/>
                <w:szCs w:val="16"/>
              </w:rPr>
            </w:pPr>
          </w:p>
        </w:tc>
        <w:tc>
          <w:tcPr>
            <w:tcW w:w="710" w:type="dxa"/>
            <w:vAlign w:val="center"/>
          </w:tcPr>
          <w:p w:rsidR="00680064" w:rsidRPr="00B138F3" w:rsidRDefault="00680064" w:rsidP="00B46D58">
            <w:pPr>
              <w:widowControl w:val="0"/>
              <w:jc w:val="center"/>
              <w:rPr>
                <w:rFonts w:ascii="GHEA Grapalat" w:hAnsi="GHEA Grapalat"/>
                <w:sz w:val="16"/>
                <w:szCs w:val="16"/>
              </w:rPr>
            </w:pPr>
          </w:p>
        </w:tc>
        <w:tc>
          <w:tcPr>
            <w:tcW w:w="855" w:type="dxa"/>
            <w:vAlign w:val="center"/>
          </w:tcPr>
          <w:p w:rsidR="00680064" w:rsidRPr="00B138F3" w:rsidRDefault="00680064" w:rsidP="00B46D58">
            <w:pPr>
              <w:widowControl w:val="0"/>
              <w:jc w:val="center"/>
              <w:rPr>
                <w:rFonts w:ascii="GHEA Grapalat" w:hAnsi="GHEA Grapalat"/>
                <w:sz w:val="16"/>
                <w:szCs w:val="16"/>
              </w:rPr>
            </w:pPr>
          </w:p>
        </w:tc>
        <w:tc>
          <w:tcPr>
            <w:tcW w:w="543" w:type="dxa"/>
            <w:vAlign w:val="center"/>
          </w:tcPr>
          <w:p w:rsidR="00680064" w:rsidRPr="00B138F3" w:rsidRDefault="00680064" w:rsidP="00B46D58">
            <w:pPr>
              <w:widowControl w:val="0"/>
              <w:jc w:val="center"/>
              <w:rPr>
                <w:rFonts w:ascii="GHEA Grapalat" w:hAnsi="GHEA Grapalat"/>
                <w:sz w:val="16"/>
                <w:szCs w:val="16"/>
              </w:rPr>
            </w:pPr>
          </w:p>
        </w:tc>
        <w:tc>
          <w:tcPr>
            <w:tcW w:w="586" w:type="dxa"/>
            <w:vAlign w:val="center"/>
          </w:tcPr>
          <w:p w:rsidR="00680064" w:rsidRPr="00B138F3" w:rsidRDefault="00680064" w:rsidP="00B46D58">
            <w:pPr>
              <w:widowControl w:val="0"/>
              <w:jc w:val="center"/>
              <w:rPr>
                <w:rFonts w:ascii="GHEA Grapalat" w:hAnsi="GHEA Grapalat" w:cs="Arial"/>
                <w:sz w:val="16"/>
                <w:szCs w:val="16"/>
              </w:rPr>
            </w:pPr>
          </w:p>
        </w:tc>
        <w:tc>
          <w:tcPr>
            <w:tcW w:w="693" w:type="dxa"/>
            <w:vAlign w:val="center"/>
          </w:tcPr>
          <w:p w:rsidR="00680064" w:rsidRPr="00B138F3" w:rsidRDefault="00680064" w:rsidP="00B46D58">
            <w:pPr>
              <w:widowControl w:val="0"/>
              <w:jc w:val="center"/>
              <w:rPr>
                <w:rFonts w:ascii="GHEA Grapalat" w:hAnsi="GHEA Grapalat" w:cs="Arial"/>
                <w:sz w:val="16"/>
                <w:szCs w:val="16"/>
              </w:rPr>
            </w:pPr>
          </w:p>
        </w:tc>
        <w:tc>
          <w:tcPr>
            <w:tcW w:w="822" w:type="dxa"/>
            <w:vAlign w:val="center"/>
          </w:tcPr>
          <w:p w:rsidR="00680064" w:rsidRPr="00B138F3" w:rsidRDefault="00680064" w:rsidP="00B46D58">
            <w:pPr>
              <w:widowControl w:val="0"/>
              <w:jc w:val="center"/>
              <w:rPr>
                <w:rFonts w:ascii="GHEA Grapalat" w:hAnsi="GHEA Grapalat" w:cs="Arial"/>
                <w:sz w:val="16"/>
                <w:szCs w:val="16"/>
              </w:rPr>
            </w:pPr>
          </w:p>
        </w:tc>
        <w:tc>
          <w:tcPr>
            <w:tcW w:w="835" w:type="dxa"/>
            <w:vAlign w:val="center"/>
          </w:tcPr>
          <w:p w:rsidR="00680064" w:rsidRPr="00B138F3" w:rsidRDefault="00680064" w:rsidP="00B46D58">
            <w:pPr>
              <w:widowControl w:val="0"/>
              <w:jc w:val="center"/>
              <w:rPr>
                <w:rFonts w:ascii="GHEA Grapalat" w:hAnsi="GHEA Grapalat" w:cs="Arial"/>
                <w:sz w:val="16"/>
                <w:szCs w:val="16"/>
              </w:rPr>
            </w:pPr>
          </w:p>
        </w:tc>
        <w:tc>
          <w:tcPr>
            <w:tcW w:w="828" w:type="dxa"/>
            <w:vAlign w:val="center"/>
          </w:tcPr>
          <w:p w:rsidR="00680064" w:rsidRPr="00B138F3" w:rsidRDefault="00680064" w:rsidP="00B46D58">
            <w:pPr>
              <w:widowControl w:val="0"/>
              <w:jc w:val="center"/>
              <w:rPr>
                <w:rFonts w:ascii="GHEA Grapalat" w:hAnsi="GHEA Grapalat" w:cs="Arial"/>
                <w:sz w:val="16"/>
                <w:szCs w:val="16"/>
              </w:rPr>
            </w:pPr>
          </w:p>
        </w:tc>
        <w:tc>
          <w:tcPr>
            <w:tcW w:w="967" w:type="dxa"/>
            <w:vAlign w:val="center"/>
          </w:tcPr>
          <w:p w:rsidR="00680064" w:rsidRPr="00B138F3" w:rsidRDefault="00680064" w:rsidP="00B46D58">
            <w:pPr>
              <w:widowControl w:val="0"/>
              <w:jc w:val="center"/>
              <w:rPr>
                <w:rFonts w:ascii="GHEA Grapalat" w:hAnsi="GHEA Grapalat" w:cs="Arial"/>
                <w:sz w:val="16"/>
                <w:szCs w:val="16"/>
              </w:rPr>
            </w:pPr>
          </w:p>
        </w:tc>
        <w:tc>
          <w:tcPr>
            <w:tcW w:w="828" w:type="dxa"/>
            <w:vAlign w:val="center"/>
          </w:tcPr>
          <w:p w:rsidR="00680064" w:rsidRPr="00B138F3" w:rsidRDefault="00680064" w:rsidP="00B46D58">
            <w:pPr>
              <w:widowControl w:val="0"/>
              <w:jc w:val="center"/>
              <w:rPr>
                <w:rFonts w:ascii="GHEA Grapalat" w:hAnsi="GHEA Grapalat" w:cs="Arial"/>
                <w:sz w:val="16"/>
                <w:szCs w:val="16"/>
              </w:rPr>
            </w:pPr>
          </w:p>
        </w:tc>
        <w:tc>
          <w:tcPr>
            <w:tcW w:w="812" w:type="dxa"/>
            <w:vAlign w:val="center"/>
          </w:tcPr>
          <w:p w:rsidR="00680064" w:rsidRPr="00B138F3" w:rsidRDefault="00680064" w:rsidP="00B46D58">
            <w:pPr>
              <w:widowControl w:val="0"/>
              <w:jc w:val="center"/>
              <w:rPr>
                <w:rFonts w:ascii="GHEA Grapalat" w:hAnsi="GHEA Grapalat"/>
                <w:sz w:val="16"/>
                <w:szCs w:val="16"/>
              </w:rPr>
            </w:pPr>
          </w:p>
        </w:tc>
      </w:tr>
      <w:tr w:rsidR="00680064" w:rsidRPr="00B138F3" w:rsidTr="00D21A86">
        <w:trPr>
          <w:trHeight w:val="404"/>
          <w:jc w:val="center"/>
        </w:trPr>
        <w:tc>
          <w:tcPr>
            <w:tcW w:w="1717" w:type="dxa"/>
          </w:tcPr>
          <w:p w:rsidR="00680064" w:rsidRPr="00FA0050" w:rsidRDefault="00680064" w:rsidP="00320BE2">
            <w:pPr>
              <w:widowControl w:val="0"/>
              <w:jc w:val="center"/>
              <w:rPr>
                <w:rFonts w:ascii="GHEA Grapalat" w:hAnsi="GHEA Grapalat"/>
                <w:sz w:val="16"/>
                <w:szCs w:val="16"/>
                <w:lang w:val="en-GB"/>
              </w:rPr>
            </w:pPr>
            <w:r>
              <w:rPr>
                <w:rFonts w:ascii="GHEA Grapalat" w:hAnsi="GHEA Grapalat"/>
                <w:sz w:val="16"/>
                <w:szCs w:val="16"/>
                <w:lang w:val="en-GB"/>
              </w:rPr>
              <w:t>8</w:t>
            </w:r>
          </w:p>
        </w:tc>
        <w:tc>
          <w:tcPr>
            <w:tcW w:w="2125" w:type="dxa"/>
            <w:vAlign w:val="bottom"/>
          </w:tcPr>
          <w:p w:rsidR="00680064" w:rsidRPr="004F7F4D" w:rsidRDefault="00680064" w:rsidP="00320BE2">
            <w:pPr>
              <w:rPr>
                <w:rFonts w:ascii="Calibri" w:hAnsi="Calibri" w:cs="Calibri"/>
                <w:sz w:val="18"/>
                <w:szCs w:val="18"/>
                <w:lang w:val="en-US"/>
              </w:rPr>
            </w:pPr>
            <w:r>
              <w:rPr>
                <w:rFonts w:ascii="Calibri" w:hAnsi="Calibri" w:cs="Calibri"/>
                <w:sz w:val="18"/>
                <w:szCs w:val="18"/>
                <w:lang w:val="en-US"/>
              </w:rPr>
              <w:t>15614200</w:t>
            </w:r>
          </w:p>
        </w:tc>
        <w:tc>
          <w:tcPr>
            <w:tcW w:w="1592" w:type="dxa"/>
          </w:tcPr>
          <w:p w:rsidR="00680064" w:rsidRDefault="00680064" w:rsidP="00320BE2">
            <w:pPr>
              <w:rPr>
                <w:lang w:val="en-GB"/>
              </w:rPr>
            </w:pPr>
          </w:p>
          <w:p w:rsidR="00680064" w:rsidRDefault="00680064" w:rsidP="00320BE2">
            <w:pPr>
              <w:rPr>
                <w:lang w:val="en-GB"/>
              </w:rPr>
            </w:pPr>
          </w:p>
          <w:p w:rsidR="00680064" w:rsidRDefault="00680064" w:rsidP="00320BE2">
            <w:pPr>
              <w:rPr>
                <w:lang w:val="en-GB"/>
              </w:rPr>
            </w:pPr>
          </w:p>
          <w:p w:rsidR="00680064" w:rsidRDefault="00680064" w:rsidP="00320BE2">
            <w:pPr>
              <w:rPr>
                <w:lang w:val="en-GB"/>
              </w:rPr>
            </w:pPr>
            <w:r>
              <w:rPr>
                <w:lang w:val="en-GB"/>
              </w:rPr>
              <w:t>Рис</w:t>
            </w:r>
          </w:p>
          <w:p w:rsidR="00680064" w:rsidRPr="00FA0050" w:rsidRDefault="00680064" w:rsidP="00320BE2">
            <w:pPr>
              <w:rPr>
                <w:lang w:val="en-GB"/>
              </w:rPr>
            </w:pPr>
          </w:p>
        </w:tc>
        <w:tc>
          <w:tcPr>
            <w:tcW w:w="993" w:type="dxa"/>
            <w:vAlign w:val="center"/>
          </w:tcPr>
          <w:p w:rsidR="00680064" w:rsidRPr="00B138F3" w:rsidRDefault="00680064" w:rsidP="00B46D58">
            <w:pPr>
              <w:widowControl w:val="0"/>
              <w:jc w:val="center"/>
              <w:rPr>
                <w:rFonts w:ascii="GHEA Grapalat" w:hAnsi="GHEA Grapalat"/>
                <w:sz w:val="16"/>
                <w:szCs w:val="16"/>
              </w:rPr>
            </w:pPr>
          </w:p>
        </w:tc>
        <w:tc>
          <w:tcPr>
            <w:tcW w:w="999" w:type="dxa"/>
            <w:vAlign w:val="center"/>
          </w:tcPr>
          <w:p w:rsidR="00680064" w:rsidRPr="00B138F3" w:rsidRDefault="00680064" w:rsidP="00B46D58">
            <w:pPr>
              <w:widowControl w:val="0"/>
              <w:jc w:val="center"/>
              <w:rPr>
                <w:rFonts w:ascii="GHEA Grapalat" w:hAnsi="GHEA Grapalat"/>
                <w:sz w:val="16"/>
                <w:szCs w:val="16"/>
              </w:rPr>
            </w:pPr>
          </w:p>
        </w:tc>
        <w:tc>
          <w:tcPr>
            <w:tcW w:w="710" w:type="dxa"/>
            <w:vAlign w:val="center"/>
          </w:tcPr>
          <w:p w:rsidR="00680064" w:rsidRPr="00B138F3" w:rsidRDefault="00680064" w:rsidP="00B46D58">
            <w:pPr>
              <w:widowControl w:val="0"/>
              <w:jc w:val="center"/>
              <w:rPr>
                <w:rFonts w:ascii="GHEA Grapalat" w:hAnsi="GHEA Grapalat"/>
                <w:sz w:val="16"/>
                <w:szCs w:val="16"/>
              </w:rPr>
            </w:pPr>
          </w:p>
        </w:tc>
        <w:tc>
          <w:tcPr>
            <w:tcW w:w="855" w:type="dxa"/>
            <w:vAlign w:val="center"/>
          </w:tcPr>
          <w:p w:rsidR="00680064" w:rsidRPr="00B138F3" w:rsidRDefault="00680064" w:rsidP="00B46D58">
            <w:pPr>
              <w:widowControl w:val="0"/>
              <w:jc w:val="center"/>
              <w:rPr>
                <w:rFonts w:ascii="GHEA Grapalat" w:hAnsi="GHEA Grapalat"/>
                <w:sz w:val="16"/>
                <w:szCs w:val="16"/>
              </w:rPr>
            </w:pPr>
          </w:p>
        </w:tc>
        <w:tc>
          <w:tcPr>
            <w:tcW w:w="543" w:type="dxa"/>
            <w:vAlign w:val="center"/>
          </w:tcPr>
          <w:p w:rsidR="00680064" w:rsidRPr="00B138F3" w:rsidRDefault="00680064" w:rsidP="00B46D58">
            <w:pPr>
              <w:widowControl w:val="0"/>
              <w:jc w:val="center"/>
              <w:rPr>
                <w:rFonts w:ascii="GHEA Grapalat" w:hAnsi="GHEA Grapalat"/>
                <w:sz w:val="16"/>
                <w:szCs w:val="16"/>
              </w:rPr>
            </w:pPr>
          </w:p>
        </w:tc>
        <w:tc>
          <w:tcPr>
            <w:tcW w:w="586" w:type="dxa"/>
            <w:vAlign w:val="center"/>
          </w:tcPr>
          <w:p w:rsidR="00680064" w:rsidRPr="00B138F3" w:rsidRDefault="00680064" w:rsidP="00B46D58">
            <w:pPr>
              <w:widowControl w:val="0"/>
              <w:jc w:val="center"/>
              <w:rPr>
                <w:rFonts w:ascii="GHEA Grapalat" w:hAnsi="GHEA Grapalat" w:cs="Arial"/>
                <w:sz w:val="16"/>
                <w:szCs w:val="16"/>
              </w:rPr>
            </w:pPr>
          </w:p>
        </w:tc>
        <w:tc>
          <w:tcPr>
            <w:tcW w:w="693" w:type="dxa"/>
            <w:vAlign w:val="center"/>
          </w:tcPr>
          <w:p w:rsidR="00680064" w:rsidRPr="00B138F3" w:rsidRDefault="00680064" w:rsidP="00B46D58">
            <w:pPr>
              <w:widowControl w:val="0"/>
              <w:jc w:val="center"/>
              <w:rPr>
                <w:rFonts w:ascii="GHEA Grapalat" w:hAnsi="GHEA Grapalat" w:cs="Arial"/>
                <w:sz w:val="16"/>
                <w:szCs w:val="16"/>
              </w:rPr>
            </w:pPr>
          </w:p>
        </w:tc>
        <w:tc>
          <w:tcPr>
            <w:tcW w:w="822" w:type="dxa"/>
            <w:vAlign w:val="center"/>
          </w:tcPr>
          <w:p w:rsidR="00680064" w:rsidRPr="00B138F3" w:rsidRDefault="00680064" w:rsidP="00B46D58">
            <w:pPr>
              <w:widowControl w:val="0"/>
              <w:jc w:val="center"/>
              <w:rPr>
                <w:rFonts w:ascii="GHEA Grapalat" w:hAnsi="GHEA Grapalat" w:cs="Arial"/>
                <w:sz w:val="16"/>
                <w:szCs w:val="16"/>
              </w:rPr>
            </w:pPr>
          </w:p>
        </w:tc>
        <w:tc>
          <w:tcPr>
            <w:tcW w:w="835" w:type="dxa"/>
            <w:vAlign w:val="center"/>
          </w:tcPr>
          <w:p w:rsidR="00680064" w:rsidRPr="00B138F3" w:rsidRDefault="00680064" w:rsidP="00B46D58">
            <w:pPr>
              <w:widowControl w:val="0"/>
              <w:jc w:val="center"/>
              <w:rPr>
                <w:rFonts w:ascii="GHEA Grapalat" w:hAnsi="GHEA Grapalat" w:cs="Arial"/>
                <w:sz w:val="16"/>
                <w:szCs w:val="16"/>
              </w:rPr>
            </w:pPr>
          </w:p>
        </w:tc>
        <w:tc>
          <w:tcPr>
            <w:tcW w:w="828" w:type="dxa"/>
            <w:vAlign w:val="center"/>
          </w:tcPr>
          <w:p w:rsidR="00680064" w:rsidRPr="00B138F3" w:rsidRDefault="00680064" w:rsidP="00B46D58">
            <w:pPr>
              <w:widowControl w:val="0"/>
              <w:jc w:val="center"/>
              <w:rPr>
                <w:rFonts w:ascii="GHEA Grapalat" w:hAnsi="GHEA Grapalat" w:cs="Arial"/>
                <w:sz w:val="16"/>
                <w:szCs w:val="16"/>
              </w:rPr>
            </w:pPr>
          </w:p>
        </w:tc>
        <w:tc>
          <w:tcPr>
            <w:tcW w:w="967" w:type="dxa"/>
            <w:vAlign w:val="center"/>
          </w:tcPr>
          <w:p w:rsidR="00680064" w:rsidRPr="00B138F3" w:rsidRDefault="00680064" w:rsidP="00B46D58">
            <w:pPr>
              <w:widowControl w:val="0"/>
              <w:jc w:val="center"/>
              <w:rPr>
                <w:rFonts w:ascii="GHEA Grapalat" w:hAnsi="GHEA Grapalat" w:cs="Arial"/>
                <w:sz w:val="16"/>
                <w:szCs w:val="16"/>
              </w:rPr>
            </w:pPr>
          </w:p>
        </w:tc>
        <w:tc>
          <w:tcPr>
            <w:tcW w:w="828" w:type="dxa"/>
            <w:vAlign w:val="center"/>
          </w:tcPr>
          <w:p w:rsidR="00680064" w:rsidRPr="00B138F3" w:rsidRDefault="00680064" w:rsidP="00B46D58">
            <w:pPr>
              <w:widowControl w:val="0"/>
              <w:jc w:val="center"/>
              <w:rPr>
                <w:rFonts w:ascii="GHEA Grapalat" w:hAnsi="GHEA Grapalat" w:cs="Arial"/>
                <w:sz w:val="16"/>
                <w:szCs w:val="16"/>
              </w:rPr>
            </w:pPr>
          </w:p>
        </w:tc>
        <w:tc>
          <w:tcPr>
            <w:tcW w:w="812" w:type="dxa"/>
            <w:vAlign w:val="center"/>
          </w:tcPr>
          <w:p w:rsidR="00680064" w:rsidRPr="00B138F3" w:rsidRDefault="00680064" w:rsidP="00B46D58">
            <w:pPr>
              <w:widowControl w:val="0"/>
              <w:jc w:val="center"/>
              <w:rPr>
                <w:rFonts w:ascii="GHEA Grapalat" w:hAnsi="GHEA Grapalat"/>
                <w:sz w:val="16"/>
                <w:szCs w:val="16"/>
              </w:rPr>
            </w:pPr>
          </w:p>
        </w:tc>
      </w:tr>
      <w:tr w:rsidR="00680064" w:rsidRPr="00B138F3" w:rsidTr="00680064">
        <w:trPr>
          <w:trHeight w:val="404"/>
          <w:jc w:val="center"/>
        </w:trPr>
        <w:tc>
          <w:tcPr>
            <w:tcW w:w="1717" w:type="dxa"/>
          </w:tcPr>
          <w:p w:rsidR="00680064" w:rsidRPr="00D106CA" w:rsidRDefault="00680064" w:rsidP="00320BE2">
            <w:pPr>
              <w:widowControl w:val="0"/>
              <w:jc w:val="center"/>
              <w:rPr>
                <w:rFonts w:ascii="GHEA Grapalat" w:hAnsi="GHEA Grapalat"/>
                <w:sz w:val="16"/>
                <w:szCs w:val="16"/>
                <w:lang w:val="en-US"/>
              </w:rPr>
            </w:pPr>
            <w:r>
              <w:rPr>
                <w:rFonts w:ascii="GHEA Grapalat" w:hAnsi="GHEA Grapalat"/>
                <w:sz w:val="16"/>
                <w:szCs w:val="16"/>
                <w:lang w:val="en-US"/>
              </w:rPr>
              <w:t>9</w:t>
            </w:r>
          </w:p>
        </w:tc>
        <w:tc>
          <w:tcPr>
            <w:tcW w:w="2125" w:type="dxa"/>
            <w:vAlign w:val="bottom"/>
          </w:tcPr>
          <w:p w:rsidR="00680064" w:rsidRPr="004F7F4D" w:rsidRDefault="00680064" w:rsidP="00320BE2">
            <w:pPr>
              <w:rPr>
                <w:rFonts w:ascii="Calibri" w:hAnsi="Calibri" w:cs="Calibri"/>
                <w:sz w:val="18"/>
                <w:szCs w:val="18"/>
                <w:lang w:val="en-US"/>
              </w:rPr>
            </w:pPr>
            <w:r>
              <w:rPr>
                <w:rFonts w:ascii="Calibri" w:hAnsi="Calibri" w:cs="Calibri"/>
                <w:sz w:val="18"/>
                <w:szCs w:val="18"/>
                <w:lang w:val="en-US"/>
              </w:rPr>
              <w:t>15112160</w:t>
            </w:r>
          </w:p>
        </w:tc>
        <w:tc>
          <w:tcPr>
            <w:tcW w:w="1592" w:type="dxa"/>
          </w:tcPr>
          <w:p w:rsidR="00680064" w:rsidRDefault="00680064" w:rsidP="00320BE2">
            <w:pPr>
              <w:rPr>
                <w:lang w:val="en-GB"/>
              </w:rPr>
            </w:pPr>
          </w:p>
          <w:p w:rsidR="00680064" w:rsidRDefault="00680064" w:rsidP="00320BE2">
            <w:pPr>
              <w:rPr>
                <w:lang w:val="en-GB"/>
              </w:rPr>
            </w:pPr>
          </w:p>
          <w:p w:rsidR="00680064" w:rsidRPr="0062498F" w:rsidRDefault="00680064" w:rsidP="00320BE2">
            <w:pPr>
              <w:rPr>
                <w:lang w:val="en-GB"/>
              </w:rPr>
            </w:pPr>
            <w:r>
              <w:rPr>
                <w:lang w:val="en-GB"/>
              </w:rPr>
              <w:t>Куриная грудка</w:t>
            </w:r>
          </w:p>
        </w:tc>
        <w:tc>
          <w:tcPr>
            <w:tcW w:w="993" w:type="dxa"/>
            <w:vAlign w:val="center"/>
          </w:tcPr>
          <w:p w:rsidR="00680064" w:rsidRPr="00B138F3" w:rsidRDefault="00680064" w:rsidP="00B46D58">
            <w:pPr>
              <w:widowControl w:val="0"/>
              <w:jc w:val="center"/>
              <w:rPr>
                <w:rFonts w:ascii="GHEA Grapalat" w:hAnsi="GHEA Grapalat"/>
                <w:sz w:val="16"/>
                <w:szCs w:val="16"/>
              </w:rPr>
            </w:pPr>
          </w:p>
        </w:tc>
        <w:tc>
          <w:tcPr>
            <w:tcW w:w="999" w:type="dxa"/>
            <w:vAlign w:val="center"/>
          </w:tcPr>
          <w:p w:rsidR="00680064" w:rsidRPr="00B138F3" w:rsidRDefault="00680064" w:rsidP="00B46D58">
            <w:pPr>
              <w:widowControl w:val="0"/>
              <w:jc w:val="center"/>
              <w:rPr>
                <w:rFonts w:ascii="GHEA Grapalat" w:hAnsi="GHEA Grapalat"/>
                <w:sz w:val="16"/>
                <w:szCs w:val="16"/>
              </w:rPr>
            </w:pPr>
          </w:p>
        </w:tc>
        <w:tc>
          <w:tcPr>
            <w:tcW w:w="710" w:type="dxa"/>
            <w:vAlign w:val="center"/>
          </w:tcPr>
          <w:p w:rsidR="00680064" w:rsidRPr="00B138F3" w:rsidRDefault="00680064" w:rsidP="00B46D58">
            <w:pPr>
              <w:widowControl w:val="0"/>
              <w:jc w:val="center"/>
              <w:rPr>
                <w:rFonts w:ascii="GHEA Grapalat" w:hAnsi="GHEA Grapalat"/>
                <w:sz w:val="16"/>
                <w:szCs w:val="16"/>
              </w:rPr>
            </w:pPr>
          </w:p>
        </w:tc>
        <w:tc>
          <w:tcPr>
            <w:tcW w:w="855" w:type="dxa"/>
            <w:vAlign w:val="center"/>
          </w:tcPr>
          <w:p w:rsidR="00680064" w:rsidRPr="00B138F3" w:rsidRDefault="00680064" w:rsidP="00B46D58">
            <w:pPr>
              <w:widowControl w:val="0"/>
              <w:jc w:val="center"/>
              <w:rPr>
                <w:rFonts w:ascii="GHEA Grapalat" w:hAnsi="GHEA Grapalat"/>
                <w:sz w:val="16"/>
                <w:szCs w:val="16"/>
              </w:rPr>
            </w:pPr>
          </w:p>
        </w:tc>
        <w:tc>
          <w:tcPr>
            <w:tcW w:w="543" w:type="dxa"/>
            <w:vAlign w:val="center"/>
          </w:tcPr>
          <w:p w:rsidR="00680064" w:rsidRPr="00B138F3" w:rsidRDefault="00680064" w:rsidP="00B46D58">
            <w:pPr>
              <w:widowControl w:val="0"/>
              <w:jc w:val="center"/>
              <w:rPr>
                <w:rFonts w:ascii="GHEA Grapalat" w:hAnsi="GHEA Grapalat"/>
                <w:sz w:val="16"/>
                <w:szCs w:val="16"/>
              </w:rPr>
            </w:pPr>
          </w:p>
        </w:tc>
        <w:tc>
          <w:tcPr>
            <w:tcW w:w="586" w:type="dxa"/>
            <w:vAlign w:val="center"/>
          </w:tcPr>
          <w:p w:rsidR="00680064" w:rsidRPr="00B138F3" w:rsidRDefault="00680064" w:rsidP="00B46D58">
            <w:pPr>
              <w:widowControl w:val="0"/>
              <w:jc w:val="center"/>
              <w:rPr>
                <w:rFonts w:ascii="GHEA Grapalat" w:hAnsi="GHEA Grapalat" w:cs="Arial"/>
                <w:sz w:val="16"/>
                <w:szCs w:val="16"/>
              </w:rPr>
            </w:pPr>
          </w:p>
        </w:tc>
        <w:tc>
          <w:tcPr>
            <w:tcW w:w="693" w:type="dxa"/>
            <w:vAlign w:val="center"/>
          </w:tcPr>
          <w:p w:rsidR="00680064" w:rsidRPr="00B138F3" w:rsidRDefault="00680064" w:rsidP="00B46D58">
            <w:pPr>
              <w:widowControl w:val="0"/>
              <w:jc w:val="center"/>
              <w:rPr>
                <w:rFonts w:ascii="GHEA Grapalat" w:hAnsi="GHEA Grapalat" w:cs="Arial"/>
                <w:sz w:val="16"/>
                <w:szCs w:val="16"/>
              </w:rPr>
            </w:pPr>
          </w:p>
        </w:tc>
        <w:tc>
          <w:tcPr>
            <w:tcW w:w="822" w:type="dxa"/>
            <w:vAlign w:val="center"/>
          </w:tcPr>
          <w:p w:rsidR="00680064" w:rsidRPr="00B138F3" w:rsidRDefault="00680064" w:rsidP="00B46D58">
            <w:pPr>
              <w:widowControl w:val="0"/>
              <w:jc w:val="center"/>
              <w:rPr>
                <w:rFonts w:ascii="GHEA Grapalat" w:hAnsi="GHEA Grapalat" w:cs="Arial"/>
                <w:sz w:val="16"/>
                <w:szCs w:val="16"/>
              </w:rPr>
            </w:pPr>
          </w:p>
        </w:tc>
        <w:tc>
          <w:tcPr>
            <w:tcW w:w="835" w:type="dxa"/>
            <w:vAlign w:val="center"/>
          </w:tcPr>
          <w:p w:rsidR="00680064" w:rsidRPr="00B138F3" w:rsidRDefault="00680064" w:rsidP="00B46D58">
            <w:pPr>
              <w:widowControl w:val="0"/>
              <w:jc w:val="center"/>
              <w:rPr>
                <w:rFonts w:ascii="GHEA Grapalat" w:hAnsi="GHEA Grapalat" w:cs="Arial"/>
                <w:sz w:val="16"/>
                <w:szCs w:val="16"/>
              </w:rPr>
            </w:pPr>
          </w:p>
        </w:tc>
        <w:tc>
          <w:tcPr>
            <w:tcW w:w="828" w:type="dxa"/>
            <w:vAlign w:val="center"/>
          </w:tcPr>
          <w:p w:rsidR="00680064" w:rsidRPr="00B138F3" w:rsidRDefault="00680064" w:rsidP="00B46D58">
            <w:pPr>
              <w:widowControl w:val="0"/>
              <w:jc w:val="center"/>
              <w:rPr>
                <w:rFonts w:ascii="GHEA Grapalat" w:hAnsi="GHEA Grapalat" w:cs="Arial"/>
                <w:sz w:val="16"/>
                <w:szCs w:val="16"/>
              </w:rPr>
            </w:pPr>
          </w:p>
        </w:tc>
        <w:tc>
          <w:tcPr>
            <w:tcW w:w="967" w:type="dxa"/>
            <w:vAlign w:val="center"/>
          </w:tcPr>
          <w:p w:rsidR="00680064" w:rsidRPr="00B138F3" w:rsidRDefault="00680064" w:rsidP="00B46D58">
            <w:pPr>
              <w:widowControl w:val="0"/>
              <w:jc w:val="center"/>
              <w:rPr>
                <w:rFonts w:ascii="GHEA Grapalat" w:hAnsi="GHEA Grapalat" w:cs="Arial"/>
                <w:sz w:val="16"/>
                <w:szCs w:val="16"/>
              </w:rPr>
            </w:pPr>
          </w:p>
        </w:tc>
        <w:tc>
          <w:tcPr>
            <w:tcW w:w="828" w:type="dxa"/>
            <w:vAlign w:val="center"/>
          </w:tcPr>
          <w:p w:rsidR="00680064" w:rsidRPr="00B138F3" w:rsidRDefault="00680064" w:rsidP="00B46D58">
            <w:pPr>
              <w:widowControl w:val="0"/>
              <w:jc w:val="center"/>
              <w:rPr>
                <w:rFonts w:ascii="GHEA Grapalat" w:hAnsi="GHEA Grapalat" w:cs="Arial"/>
                <w:sz w:val="16"/>
                <w:szCs w:val="16"/>
              </w:rPr>
            </w:pPr>
          </w:p>
        </w:tc>
        <w:tc>
          <w:tcPr>
            <w:tcW w:w="812" w:type="dxa"/>
            <w:vAlign w:val="center"/>
          </w:tcPr>
          <w:p w:rsidR="00680064" w:rsidRPr="00B138F3" w:rsidRDefault="00680064" w:rsidP="00B46D58">
            <w:pPr>
              <w:widowControl w:val="0"/>
              <w:jc w:val="center"/>
              <w:rPr>
                <w:rFonts w:ascii="GHEA Grapalat" w:hAnsi="GHEA Grapalat"/>
                <w:sz w:val="16"/>
                <w:szCs w:val="16"/>
              </w:rPr>
            </w:pPr>
          </w:p>
        </w:tc>
      </w:tr>
      <w:tr w:rsidR="00680064" w:rsidRPr="00B138F3" w:rsidTr="00D21A86">
        <w:trPr>
          <w:trHeight w:val="404"/>
          <w:jc w:val="center"/>
        </w:trPr>
        <w:tc>
          <w:tcPr>
            <w:tcW w:w="1717" w:type="dxa"/>
          </w:tcPr>
          <w:p w:rsidR="00680064" w:rsidRPr="00FA0050" w:rsidRDefault="00680064" w:rsidP="00320BE2">
            <w:pPr>
              <w:widowControl w:val="0"/>
              <w:jc w:val="center"/>
              <w:rPr>
                <w:rFonts w:ascii="GHEA Grapalat" w:hAnsi="GHEA Grapalat"/>
                <w:sz w:val="16"/>
                <w:szCs w:val="16"/>
                <w:lang w:val="en-GB"/>
              </w:rPr>
            </w:pPr>
            <w:r>
              <w:rPr>
                <w:rFonts w:ascii="GHEA Grapalat" w:hAnsi="GHEA Grapalat"/>
                <w:sz w:val="16"/>
                <w:szCs w:val="16"/>
                <w:lang w:val="en-GB"/>
              </w:rPr>
              <w:t>10</w:t>
            </w:r>
          </w:p>
        </w:tc>
        <w:tc>
          <w:tcPr>
            <w:tcW w:w="2125" w:type="dxa"/>
            <w:vAlign w:val="bottom"/>
          </w:tcPr>
          <w:p w:rsidR="00680064" w:rsidRDefault="00680064" w:rsidP="00320BE2">
            <w:pPr>
              <w:rPr>
                <w:rFonts w:ascii="Sylfaen" w:hAnsi="Sylfaen" w:cs="Calibri"/>
                <w:sz w:val="18"/>
                <w:szCs w:val="18"/>
                <w:lang w:val="hy-AM"/>
              </w:rPr>
            </w:pPr>
          </w:p>
          <w:p w:rsidR="00680064" w:rsidRPr="004F7F4D" w:rsidRDefault="00680064" w:rsidP="00320BE2">
            <w:pPr>
              <w:rPr>
                <w:rFonts w:ascii="Calibri" w:hAnsi="Calibri" w:cs="Calibri"/>
                <w:sz w:val="18"/>
                <w:szCs w:val="18"/>
                <w:lang w:val="en-US"/>
              </w:rPr>
            </w:pPr>
            <w:r>
              <w:rPr>
                <w:rFonts w:ascii="Calibri" w:hAnsi="Calibri" w:cs="Calibri"/>
                <w:sz w:val="18"/>
                <w:szCs w:val="18"/>
                <w:lang w:val="en-US"/>
              </w:rPr>
              <w:t>15421100</w:t>
            </w:r>
          </w:p>
        </w:tc>
        <w:tc>
          <w:tcPr>
            <w:tcW w:w="1592" w:type="dxa"/>
          </w:tcPr>
          <w:p w:rsidR="00680064" w:rsidRDefault="00680064" w:rsidP="00320BE2"/>
          <w:p w:rsidR="00680064" w:rsidRDefault="00680064" w:rsidP="00320BE2"/>
          <w:p w:rsidR="00680064" w:rsidRDefault="00680064" w:rsidP="00320BE2"/>
          <w:p w:rsidR="00680064" w:rsidRDefault="00680064" w:rsidP="00320BE2">
            <w:r w:rsidRPr="0059075B">
              <w:t>Растительное масло</w:t>
            </w:r>
          </w:p>
        </w:tc>
        <w:tc>
          <w:tcPr>
            <w:tcW w:w="993" w:type="dxa"/>
            <w:vAlign w:val="center"/>
          </w:tcPr>
          <w:p w:rsidR="00680064" w:rsidRPr="00B138F3" w:rsidRDefault="00680064" w:rsidP="00B46D58">
            <w:pPr>
              <w:widowControl w:val="0"/>
              <w:jc w:val="center"/>
              <w:rPr>
                <w:rFonts w:ascii="GHEA Grapalat" w:hAnsi="GHEA Grapalat"/>
                <w:sz w:val="16"/>
                <w:szCs w:val="16"/>
              </w:rPr>
            </w:pPr>
          </w:p>
        </w:tc>
        <w:tc>
          <w:tcPr>
            <w:tcW w:w="999" w:type="dxa"/>
            <w:vAlign w:val="center"/>
          </w:tcPr>
          <w:p w:rsidR="00680064" w:rsidRPr="00B138F3" w:rsidRDefault="00680064" w:rsidP="00B46D58">
            <w:pPr>
              <w:widowControl w:val="0"/>
              <w:jc w:val="center"/>
              <w:rPr>
                <w:rFonts w:ascii="GHEA Grapalat" w:hAnsi="GHEA Grapalat"/>
                <w:sz w:val="16"/>
                <w:szCs w:val="16"/>
              </w:rPr>
            </w:pPr>
          </w:p>
        </w:tc>
        <w:tc>
          <w:tcPr>
            <w:tcW w:w="710" w:type="dxa"/>
            <w:vAlign w:val="center"/>
          </w:tcPr>
          <w:p w:rsidR="00680064" w:rsidRPr="00B138F3" w:rsidRDefault="00680064" w:rsidP="00B46D58">
            <w:pPr>
              <w:widowControl w:val="0"/>
              <w:jc w:val="center"/>
              <w:rPr>
                <w:rFonts w:ascii="GHEA Grapalat" w:hAnsi="GHEA Grapalat"/>
                <w:sz w:val="16"/>
                <w:szCs w:val="16"/>
              </w:rPr>
            </w:pPr>
          </w:p>
        </w:tc>
        <w:tc>
          <w:tcPr>
            <w:tcW w:w="855" w:type="dxa"/>
            <w:vAlign w:val="center"/>
          </w:tcPr>
          <w:p w:rsidR="00680064" w:rsidRPr="00B138F3" w:rsidRDefault="00680064" w:rsidP="00B46D58">
            <w:pPr>
              <w:widowControl w:val="0"/>
              <w:jc w:val="center"/>
              <w:rPr>
                <w:rFonts w:ascii="GHEA Grapalat" w:hAnsi="GHEA Grapalat"/>
                <w:sz w:val="16"/>
                <w:szCs w:val="16"/>
              </w:rPr>
            </w:pPr>
          </w:p>
        </w:tc>
        <w:tc>
          <w:tcPr>
            <w:tcW w:w="543" w:type="dxa"/>
            <w:vAlign w:val="center"/>
          </w:tcPr>
          <w:p w:rsidR="00680064" w:rsidRPr="00B138F3" w:rsidRDefault="00680064" w:rsidP="00B46D58">
            <w:pPr>
              <w:widowControl w:val="0"/>
              <w:jc w:val="center"/>
              <w:rPr>
                <w:rFonts w:ascii="GHEA Grapalat" w:hAnsi="GHEA Grapalat"/>
                <w:sz w:val="16"/>
                <w:szCs w:val="16"/>
              </w:rPr>
            </w:pPr>
          </w:p>
        </w:tc>
        <w:tc>
          <w:tcPr>
            <w:tcW w:w="586" w:type="dxa"/>
            <w:vAlign w:val="center"/>
          </w:tcPr>
          <w:p w:rsidR="00680064" w:rsidRPr="00B138F3" w:rsidRDefault="00680064" w:rsidP="00B46D58">
            <w:pPr>
              <w:widowControl w:val="0"/>
              <w:jc w:val="center"/>
              <w:rPr>
                <w:rFonts w:ascii="GHEA Grapalat" w:hAnsi="GHEA Grapalat" w:cs="Arial"/>
                <w:sz w:val="16"/>
                <w:szCs w:val="16"/>
              </w:rPr>
            </w:pPr>
          </w:p>
        </w:tc>
        <w:tc>
          <w:tcPr>
            <w:tcW w:w="693" w:type="dxa"/>
            <w:vAlign w:val="center"/>
          </w:tcPr>
          <w:p w:rsidR="00680064" w:rsidRPr="00B138F3" w:rsidRDefault="00680064" w:rsidP="00B46D58">
            <w:pPr>
              <w:widowControl w:val="0"/>
              <w:jc w:val="center"/>
              <w:rPr>
                <w:rFonts w:ascii="GHEA Grapalat" w:hAnsi="GHEA Grapalat" w:cs="Arial"/>
                <w:sz w:val="16"/>
                <w:szCs w:val="16"/>
              </w:rPr>
            </w:pPr>
          </w:p>
        </w:tc>
        <w:tc>
          <w:tcPr>
            <w:tcW w:w="822" w:type="dxa"/>
            <w:vAlign w:val="center"/>
          </w:tcPr>
          <w:p w:rsidR="00680064" w:rsidRPr="00B138F3" w:rsidRDefault="00680064" w:rsidP="00B46D58">
            <w:pPr>
              <w:widowControl w:val="0"/>
              <w:jc w:val="center"/>
              <w:rPr>
                <w:rFonts w:ascii="GHEA Grapalat" w:hAnsi="GHEA Grapalat" w:cs="Arial"/>
                <w:sz w:val="16"/>
                <w:szCs w:val="16"/>
              </w:rPr>
            </w:pPr>
          </w:p>
        </w:tc>
        <w:tc>
          <w:tcPr>
            <w:tcW w:w="835" w:type="dxa"/>
            <w:vAlign w:val="center"/>
          </w:tcPr>
          <w:p w:rsidR="00680064" w:rsidRPr="00B138F3" w:rsidRDefault="00680064" w:rsidP="00B46D58">
            <w:pPr>
              <w:widowControl w:val="0"/>
              <w:jc w:val="center"/>
              <w:rPr>
                <w:rFonts w:ascii="GHEA Grapalat" w:hAnsi="GHEA Grapalat" w:cs="Arial"/>
                <w:sz w:val="16"/>
                <w:szCs w:val="16"/>
              </w:rPr>
            </w:pPr>
          </w:p>
        </w:tc>
        <w:tc>
          <w:tcPr>
            <w:tcW w:w="828" w:type="dxa"/>
            <w:vAlign w:val="center"/>
          </w:tcPr>
          <w:p w:rsidR="00680064" w:rsidRPr="00B138F3" w:rsidRDefault="00680064" w:rsidP="00B46D58">
            <w:pPr>
              <w:widowControl w:val="0"/>
              <w:jc w:val="center"/>
              <w:rPr>
                <w:rFonts w:ascii="GHEA Grapalat" w:hAnsi="GHEA Grapalat" w:cs="Arial"/>
                <w:sz w:val="16"/>
                <w:szCs w:val="16"/>
              </w:rPr>
            </w:pPr>
          </w:p>
        </w:tc>
        <w:tc>
          <w:tcPr>
            <w:tcW w:w="967" w:type="dxa"/>
            <w:vAlign w:val="center"/>
          </w:tcPr>
          <w:p w:rsidR="00680064" w:rsidRPr="00B138F3" w:rsidRDefault="00680064" w:rsidP="00B46D58">
            <w:pPr>
              <w:widowControl w:val="0"/>
              <w:jc w:val="center"/>
              <w:rPr>
                <w:rFonts w:ascii="GHEA Grapalat" w:hAnsi="GHEA Grapalat" w:cs="Arial"/>
                <w:sz w:val="16"/>
                <w:szCs w:val="16"/>
              </w:rPr>
            </w:pPr>
          </w:p>
        </w:tc>
        <w:tc>
          <w:tcPr>
            <w:tcW w:w="828" w:type="dxa"/>
            <w:vAlign w:val="center"/>
          </w:tcPr>
          <w:p w:rsidR="00680064" w:rsidRPr="00B138F3" w:rsidRDefault="00680064" w:rsidP="00B46D58">
            <w:pPr>
              <w:widowControl w:val="0"/>
              <w:jc w:val="center"/>
              <w:rPr>
                <w:rFonts w:ascii="GHEA Grapalat" w:hAnsi="GHEA Grapalat" w:cs="Arial"/>
                <w:sz w:val="16"/>
                <w:szCs w:val="16"/>
              </w:rPr>
            </w:pPr>
          </w:p>
        </w:tc>
        <w:tc>
          <w:tcPr>
            <w:tcW w:w="812" w:type="dxa"/>
            <w:vAlign w:val="center"/>
          </w:tcPr>
          <w:p w:rsidR="00680064" w:rsidRPr="00B138F3" w:rsidRDefault="00680064" w:rsidP="00B46D58">
            <w:pPr>
              <w:widowControl w:val="0"/>
              <w:jc w:val="center"/>
              <w:rPr>
                <w:rFonts w:ascii="GHEA Grapalat" w:hAnsi="GHEA Grapalat"/>
                <w:sz w:val="16"/>
                <w:szCs w:val="16"/>
              </w:rPr>
            </w:pP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57"/>
        <w:gridCol w:w="5093"/>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p>
    <w:p w:rsidR="00071D1C" w:rsidRPr="00B138F3" w:rsidRDefault="00071D1C" w:rsidP="00B138F3">
      <w:pPr>
        <w:rPr>
          <w:rFonts w:ascii="GHEA Grapalat" w:hAnsi="GHEA Grapalat"/>
          <w:lang w:val="en-US"/>
        </w:rPr>
      </w:pPr>
      <w:r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7DEB" w:rsidRDefault="00767DEB">
      <w:r>
        <w:separator/>
      </w:r>
    </w:p>
  </w:endnote>
  <w:endnote w:type="continuationSeparator" w:id="1">
    <w:p w:rsidR="00767DEB" w:rsidRDefault="00767D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87" w:usb1="00000000" w:usb2="00000000" w:usb3="00000000" w:csb0="0000001B"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EndPr>
      <w:rPr>
        <w:rFonts w:ascii="GHEA Grapalat" w:hAnsi="GHEA Grapalat"/>
        <w:sz w:val="24"/>
        <w:szCs w:val="24"/>
      </w:rPr>
    </w:sdtEndPr>
    <w:sdtContent>
      <w:p w:rsidR="007601C9" w:rsidRPr="00C861E9" w:rsidRDefault="007601C9">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CE5C88">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7DEB" w:rsidRDefault="00767DEB">
      <w:r>
        <w:separator/>
      </w:r>
    </w:p>
  </w:footnote>
  <w:footnote w:type="continuationSeparator" w:id="1">
    <w:p w:rsidR="00767DEB" w:rsidRDefault="00767DEB">
      <w:r>
        <w:continuationSeparator/>
      </w:r>
    </w:p>
  </w:footnote>
  <w:footnote w:id="2">
    <w:p w:rsidR="007601C9" w:rsidRPr="00541313" w:rsidRDefault="007601C9" w:rsidP="00541313">
      <w:pPr>
        <w:widowControl w:val="0"/>
        <w:ind w:hanging="567"/>
        <w:jc w:val="both"/>
        <w:rPr>
          <w:rFonts w:ascii="GHEA Grapalat" w:hAnsi="GHEA Grapalat"/>
          <w:i/>
          <w:sz w:val="20"/>
          <w:szCs w:val="20"/>
        </w:rPr>
      </w:pP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rsidR="007601C9" w:rsidRDefault="007601C9" w:rsidP="00541313">
      <w:pPr>
        <w:widowControl w:val="0"/>
        <w:ind w:firstLine="142"/>
        <w:jc w:val="both"/>
        <w:rPr>
          <w:rFonts w:ascii="GHEA Grapalat" w:hAnsi="GHEA Grapalat"/>
          <w:i/>
          <w:sz w:val="20"/>
          <w:szCs w:val="20"/>
        </w:rPr>
      </w:pPr>
      <w:r>
        <w:rPr>
          <w:rFonts w:ascii="GHEA Grapalat" w:hAnsi="GHEA Grapalat"/>
          <w:i/>
          <w:sz w:val="20"/>
          <w:szCs w:val="20"/>
        </w:rPr>
        <w:t>-</w:t>
      </w:r>
      <w:r w:rsidRPr="00D3436F">
        <w:rPr>
          <w:rFonts w:ascii="GHEA Grapalat" w:hAnsi="GHEA Grapalat"/>
          <w:i/>
          <w:sz w:val="20"/>
          <w:szCs w:val="20"/>
        </w:rPr>
        <w:t>процедура закупки организована на основании части 6 статьи 15 Закона РА "О закупках</w:t>
      </w:r>
      <w:r w:rsidRPr="00D3436F">
        <w:rPr>
          <w:rFonts w:ascii="GHEA Grapalat" w:hAnsi="GHEA Grapalat"/>
          <w:i/>
        </w:rPr>
        <w:t>"</w:t>
      </w:r>
      <w:r w:rsidRPr="00D3436F">
        <w:rPr>
          <w:rFonts w:ascii="GHEA Grapalat" w:hAnsi="GHEA Grapalat"/>
          <w:i/>
          <w:sz w:val="20"/>
          <w:szCs w:val="20"/>
        </w:rPr>
        <w:t xml:space="preserve">,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10</w:t>
      </w:r>
      <w:r w:rsidRPr="00D3436F">
        <w:rPr>
          <w:rFonts w:ascii="GHEA Grapalat" w:hAnsi="GHEA Grapalat"/>
          <w:i/>
          <w:sz w:val="20"/>
          <w:szCs w:val="20"/>
        </w:rPr>
        <w:t xml:space="preserve"> млн. драмов РА и для полного выполнения заключаемого договора в дальнейшем также потребуются финансовые средства.</w:t>
      </w:r>
    </w:p>
    <w:p w:rsidR="007601C9" w:rsidRDefault="007601C9" w:rsidP="00541313">
      <w:pPr>
        <w:widowControl w:val="0"/>
        <w:ind w:firstLine="142"/>
        <w:jc w:val="both"/>
        <w:rPr>
          <w:rFonts w:ascii="GHEA Grapalat" w:hAnsi="GHEA Grapalat"/>
          <w:i/>
          <w:sz w:val="20"/>
          <w:szCs w:val="20"/>
        </w:rPr>
      </w:pPr>
      <w:r>
        <w:rPr>
          <w:rFonts w:ascii="GHEA Grapalat" w:hAnsi="GHEA Grapalat"/>
          <w:i/>
          <w:sz w:val="20"/>
          <w:szCs w:val="20"/>
        </w:rPr>
        <w:t>-</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p w:rsidR="007601C9" w:rsidRDefault="007601C9" w:rsidP="00541313">
      <w:pPr>
        <w:widowControl w:val="0"/>
        <w:jc w:val="both"/>
        <w:rPr>
          <w:rFonts w:ascii="GHEA Grapalat" w:hAnsi="GHEA Grapalat"/>
          <w:i/>
          <w:sz w:val="20"/>
          <w:szCs w:val="20"/>
        </w:rPr>
      </w:pP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rsidR="007601C9" w:rsidRPr="00D3436F" w:rsidRDefault="007601C9"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7601C9" w:rsidRPr="008842CE" w:rsidRDefault="007601C9" w:rsidP="001831C4">
      <w:pPr>
        <w:pStyle w:val="FootnoteText"/>
        <w:widowControl w:val="0"/>
        <w:jc w:val="both"/>
        <w:rPr>
          <w:rFonts w:ascii="GHEA Grapalat" w:hAnsi="GHEA Grapalat"/>
          <w:lang w:val="af-ZA"/>
        </w:rPr>
      </w:pPr>
    </w:p>
    <w:p w:rsidR="007601C9" w:rsidRPr="008842CE" w:rsidRDefault="007601C9" w:rsidP="008842CE">
      <w:pPr>
        <w:pStyle w:val="FootnoteText"/>
        <w:widowControl w:val="0"/>
        <w:jc w:val="both"/>
        <w:rPr>
          <w:rFonts w:ascii="GHEA Grapalat" w:hAnsi="GHEA Grapalat"/>
          <w:lang w:val="af-ZA"/>
        </w:rPr>
      </w:pPr>
    </w:p>
  </w:footnote>
  <w:footnote w:id="3">
    <w:p w:rsidR="007601C9" w:rsidRPr="00CD6B60" w:rsidRDefault="007601C9" w:rsidP="00FC69A8">
      <w:pPr>
        <w:pStyle w:val="FootnoteText"/>
        <w:jc w:val="both"/>
        <w:rPr>
          <w:rFonts w:ascii="GHEA Grapalat" w:hAnsi="GHEA Grapalat"/>
          <w:i/>
        </w:rPr>
      </w:pPr>
      <w:r>
        <w:rPr>
          <w:rStyle w:val="FootnoteReference"/>
        </w:rPr>
        <w:t>5</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7601C9" w:rsidRPr="00CD6B60" w:rsidRDefault="007601C9"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комиссииразъясненияприглашения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разъяснениеможет</w:t>
      </w:r>
      <w:r>
        <w:rPr>
          <w:rFonts w:ascii="GHEA Grapalat" w:hAnsi="GHEA Grapalat"/>
          <w:i/>
          <w:sz w:val="20"/>
          <w:szCs w:val="20"/>
        </w:rPr>
        <w:t xml:space="preserve">быть </w:t>
      </w:r>
      <w:r w:rsidRPr="00CD6B60">
        <w:rPr>
          <w:rFonts w:ascii="GHEA Grapalat" w:hAnsi="GHEA Grapalat" w:hint="eastAsia"/>
          <w:i/>
          <w:sz w:val="20"/>
          <w:szCs w:val="20"/>
        </w:rPr>
        <w:t>потребованодо</w:t>
      </w:r>
      <w:r w:rsidRPr="00CD6B60">
        <w:rPr>
          <w:rFonts w:ascii="GHEA Grapalat" w:hAnsi="GHEA Grapalat"/>
          <w:i/>
          <w:sz w:val="20"/>
          <w:szCs w:val="20"/>
        </w:rPr>
        <w:t xml:space="preserve"> 17:00 (</w:t>
      </w:r>
      <w:r w:rsidRPr="00CD6B60">
        <w:rPr>
          <w:rFonts w:ascii="GHEA Grapalat" w:hAnsi="GHEA Grapalat" w:hint="eastAsia"/>
          <w:i/>
          <w:sz w:val="20"/>
          <w:szCs w:val="20"/>
        </w:rPr>
        <w:t>поереванскомувремени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указанноговнастоящемпунктедня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hint="eastAsia"/>
          <w:i/>
          <w:sz w:val="20"/>
          <w:szCs w:val="20"/>
        </w:rPr>
        <w:t>Комиссияпредоставляетразъяснениепредставившемузапросучастникувтечениекалендарногодня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следующегозаднемполучениязапроса</w:t>
      </w:r>
      <w:r w:rsidRPr="00CD6B60">
        <w:rPr>
          <w:rFonts w:ascii="GHEA Grapalat" w:hAnsi="GHEA Grapalat"/>
          <w:i/>
          <w:sz w:val="20"/>
          <w:szCs w:val="20"/>
        </w:rPr>
        <w:t xml:space="preserve">, </w:t>
      </w:r>
      <w:r w:rsidRPr="00CD6B60">
        <w:rPr>
          <w:rFonts w:ascii="GHEA Grapalat" w:hAnsi="GHEA Grapalat" w:hint="eastAsia"/>
          <w:i/>
          <w:sz w:val="20"/>
          <w:szCs w:val="20"/>
        </w:rPr>
        <w:t>нонепозднеечемза</w:t>
      </w:r>
      <w:r w:rsidRPr="00CD6B60">
        <w:rPr>
          <w:rFonts w:ascii="GHEA Grapalat" w:hAnsi="GHEA Grapalat"/>
          <w:i/>
          <w:sz w:val="20"/>
          <w:szCs w:val="20"/>
        </w:rPr>
        <w:t xml:space="preserve"> 3 </w:t>
      </w:r>
      <w:r w:rsidRPr="00CD6B60">
        <w:rPr>
          <w:rFonts w:ascii="GHEA Grapalat" w:hAnsi="GHEA Grapalat" w:hint="eastAsia"/>
          <w:i/>
          <w:sz w:val="20"/>
          <w:szCs w:val="20"/>
        </w:rPr>
        <w:t>часадо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7601C9" w:rsidRPr="00CD6B60" w:rsidRDefault="007601C9"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7601C9" w:rsidRPr="00CD6B60" w:rsidRDefault="007601C9"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rsidR="007601C9" w:rsidRDefault="007601C9" w:rsidP="002B51FB">
      <w:pPr>
        <w:widowControl w:val="0"/>
        <w:jc w:val="both"/>
        <w:rPr>
          <w:rFonts w:ascii="GHEA Grapalat" w:hAnsi="GHEA Grapalat"/>
          <w:i/>
          <w:sz w:val="20"/>
          <w:szCs w:val="20"/>
        </w:rPr>
      </w:pPr>
      <w:r>
        <w:rPr>
          <w:rStyle w:val="FootnoteReference"/>
          <w:rFonts w:ascii="Times Armenian" w:hAnsi="Times Armenian"/>
          <w:sz w:val="20"/>
          <w:szCs w:val="20"/>
        </w:rPr>
        <w:t>6</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7601C9" w:rsidRDefault="007601C9"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7601C9" w:rsidRPr="009E2596" w:rsidRDefault="007601C9"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footnote>
  <w:footnote w:id="5">
    <w:p w:rsidR="007601C9" w:rsidRPr="0049623A" w:rsidDel="00932115" w:rsidRDefault="007601C9" w:rsidP="00AF1F59">
      <w:pPr>
        <w:pStyle w:val="FootnoteText"/>
        <w:jc w:val="both"/>
        <w:rPr>
          <w:del w:id="0" w:author="Inesa Kocharyan" w:date="2019-10-29T12:18:00Z"/>
        </w:rPr>
      </w:pPr>
      <w:r>
        <w:rPr>
          <w:rStyle w:val="FootnoteReference"/>
        </w:rPr>
        <w:t>7</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Pr>
          <w:rFonts w:ascii="GHEA Grapalat" w:hAnsi="GHEA Grapalat"/>
          <w:i/>
        </w:rPr>
        <w:t>".</w:t>
      </w:r>
    </w:p>
  </w:footnote>
  <w:footnote w:id="6">
    <w:p w:rsidR="007601C9" w:rsidRPr="00D3436F" w:rsidRDefault="007601C9" w:rsidP="00AF1F59">
      <w:pPr>
        <w:pStyle w:val="FootnoteText"/>
        <w:jc w:val="both"/>
        <w:rPr>
          <w:rFonts w:ascii="GHEA Grapalat" w:hAnsi="GHEA Grapalat"/>
          <w:i/>
        </w:rPr>
      </w:pPr>
      <w:r>
        <w:rPr>
          <w:rStyle w:val="FootnoteReference"/>
        </w:rPr>
        <w:t>8</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7601C9" w:rsidRPr="000811C1" w:rsidRDefault="007601C9">
      <w:pPr>
        <w:pStyle w:val="FootnoteText"/>
        <w:rPr>
          <w:rFonts w:asciiTheme="minorHAnsi" w:hAnsiTheme="minorHAnsi"/>
        </w:rPr>
      </w:pPr>
    </w:p>
  </w:footnote>
  <w:footnote w:id="7">
    <w:p w:rsidR="007601C9" w:rsidRPr="002C2499" w:rsidRDefault="007601C9" w:rsidP="00B351F5">
      <w:pPr>
        <w:pStyle w:val="FootnoteText"/>
      </w:pPr>
      <w:r>
        <w:rPr>
          <w:rStyle w:val="FootnoteReference"/>
        </w:rPr>
        <w:t>9</w:t>
      </w:r>
      <w:r w:rsidRPr="008842CE">
        <w:rPr>
          <w:rFonts w:ascii="GHEA Grapalat" w:hAnsi="GHEA Grapalat"/>
          <w:i/>
        </w:rPr>
        <w:t>Настоящий пункт исключается из приглашения, если процедура закупки не организуется по лотам</w:t>
      </w:r>
    </w:p>
    <w:p w:rsidR="007601C9" w:rsidRPr="000811C1" w:rsidRDefault="007601C9">
      <w:pPr>
        <w:pStyle w:val="FootnoteText"/>
        <w:rPr>
          <w:rFonts w:asciiTheme="minorHAnsi" w:hAnsiTheme="minorHAnsi"/>
        </w:rPr>
      </w:pPr>
    </w:p>
  </w:footnote>
  <w:footnote w:id="8">
    <w:p w:rsidR="007601C9" w:rsidRPr="00FE2AA4" w:rsidRDefault="007601C9">
      <w:pPr>
        <w:pStyle w:val="FootnoteText"/>
        <w:rPr>
          <w:rFonts w:asciiTheme="minorHAnsi" w:hAnsiTheme="minorHAnsi"/>
          <w:i/>
        </w:rPr>
      </w:pPr>
      <w:r>
        <w:rPr>
          <w:rStyle w:val="FootnoteReference"/>
        </w:rPr>
        <w:t>10</w:t>
      </w:r>
      <w:r w:rsidRPr="00FE2AA4">
        <w:rPr>
          <w:rFonts w:asciiTheme="minorHAnsi" w:hAnsiTheme="minorHAnsi"/>
          <w:i/>
        </w:rPr>
        <w:t>Устанавливается заказчиком.</w:t>
      </w:r>
    </w:p>
  </w:footnote>
  <w:footnote w:id="9">
    <w:p w:rsidR="007601C9" w:rsidRPr="008842CE" w:rsidRDefault="007601C9" w:rsidP="0093610F">
      <w:pPr>
        <w:pStyle w:val="FootnoteText"/>
        <w:widowControl w:val="0"/>
        <w:jc w:val="both"/>
        <w:rPr>
          <w:rFonts w:ascii="GHEA Grapalat" w:hAnsi="GHEA Grapalat"/>
          <w:lang w:val="af-ZA"/>
        </w:rPr>
      </w:pPr>
      <w:r>
        <w:rPr>
          <w:rStyle w:val="FootnoteReference"/>
        </w:rPr>
        <w:t>11</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7601C9" w:rsidRPr="000811C1" w:rsidRDefault="007601C9">
      <w:pPr>
        <w:pStyle w:val="FootnoteText"/>
        <w:rPr>
          <w:lang w:val="af-ZA"/>
        </w:rPr>
      </w:pPr>
    </w:p>
  </w:footnote>
  <w:footnote w:id="10">
    <w:p w:rsidR="007601C9" w:rsidRPr="0092041F" w:rsidRDefault="007601C9" w:rsidP="00C67FAB">
      <w:pPr>
        <w:pStyle w:val="FootnoteText"/>
        <w:jc w:val="both"/>
        <w:rPr>
          <w:rFonts w:ascii="GHEA Grapalat" w:hAnsi="GHEA Grapalat"/>
          <w:i/>
        </w:rPr>
      </w:pPr>
      <w:r w:rsidRPr="00C67FAB">
        <w:rPr>
          <w:rStyle w:val="FootnoteReference"/>
          <w:rFonts w:ascii="GHEA Grapalat" w:hAnsi="GHEA Grapalat"/>
          <w:i/>
        </w:rPr>
        <w:t>12</w:t>
      </w:r>
      <w:r w:rsidRPr="00C67FAB">
        <w:rPr>
          <w:rFonts w:ascii="GHEA Grapalat" w:hAnsi="GHEA Grapalat"/>
          <w:i/>
        </w:rPr>
        <w:t xml:space="preserve"> Если цена закупленного по заявке на закупку товара не превышает 10 млн. драмов РА, то слова </w:t>
      </w:r>
      <w:r w:rsidRPr="0092041F">
        <w:rPr>
          <w:rFonts w:ascii="GHEA Grapalat" w:hAnsi="GHEA Grapalat" w:cs="Sylfaen"/>
          <w:i/>
          <w:sz w:val="16"/>
          <w:szCs w:val="16"/>
        </w:rPr>
        <w:t>“</w:t>
      </w:r>
      <w:r w:rsidRPr="00C67FAB">
        <w:rPr>
          <w:rFonts w:ascii="GHEA Grapalat" w:hAnsi="GHEA Grapalat"/>
          <w:i/>
        </w:rPr>
        <w:t xml:space="preserve">в виде банковской гарантии (приложение 4) </w:t>
      </w:r>
      <w:r w:rsidRPr="0092041F">
        <w:rPr>
          <w:rFonts w:ascii="GHEA Grapalat" w:hAnsi="GHEA Grapalat" w:cs="Sylfaen"/>
          <w:i/>
          <w:sz w:val="16"/>
          <w:szCs w:val="16"/>
        </w:rPr>
        <w:t>”</w:t>
      </w:r>
      <w:r w:rsidRPr="00C67FAB">
        <w:rPr>
          <w:rFonts w:ascii="GHEA Grapalat" w:hAnsi="GHEA Grapalat"/>
          <w:i/>
        </w:rPr>
        <w:t>заменяются словами</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11">
    <w:p w:rsidR="007601C9" w:rsidRPr="00511966" w:rsidRDefault="007601C9" w:rsidP="00C67FAB">
      <w:pPr>
        <w:pStyle w:val="FootnoteText"/>
        <w:jc w:val="both"/>
        <w:rPr>
          <w:rFonts w:ascii="GHEA Grapalat" w:hAnsi="GHEA Grapalat"/>
          <w:i/>
        </w:rPr>
      </w:pPr>
      <w:r w:rsidRPr="00C67FAB">
        <w:rPr>
          <w:rStyle w:val="FootnoteReference"/>
          <w:rFonts w:ascii="GHEA Grapalat" w:hAnsi="GHEA Grapalat"/>
          <w:i/>
        </w:rPr>
        <w:t>13</w:t>
      </w:r>
      <w:r w:rsidRPr="00C67FAB">
        <w:rPr>
          <w:rFonts w:ascii="GHEA Grapalat" w:hAnsi="GHEA Grapalat"/>
          <w:i/>
        </w:rPr>
        <w:t xml:space="preserve"> Если цена закупленного по заявке на закупку товара не превышает 10 млн. драмов РА, то слова</w:t>
      </w:r>
      <w:r w:rsidRPr="00C67FAB">
        <w:rPr>
          <w:rFonts w:ascii="GHEA Grapalat" w:hAnsi="GHEA Grapalat" w:cs="Times Armenian"/>
          <w:i/>
        </w:rPr>
        <w:t>”</w:t>
      </w:r>
      <w:r w:rsidRPr="00C67FAB">
        <w:rPr>
          <w:rFonts w:ascii="GHEA Grapalat" w:hAnsi="GHEA Grapalat"/>
          <w:i/>
        </w:rPr>
        <w:t>в виде банковской гарантии или наличных денег"заменяются словами"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2">
    <w:p w:rsidR="007601C9" w:rsidRPr="008E4439" w:rsidRDefault="007601C9"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rPr>
          <w:rFonts w:ascii="GHEA Grapalat" w:hAnsi="GHEA Grapalat"/>
        </w:rPr>
        <w:t>Настоящий пункт редактируется согласно соответствующему заказчику</w:t>
      </w:r>
    </w:p>
    <w:p w:rsidR="007601C9" w:rsidRPr="000811C1" w:rsidRDefault="007601C9" w:rsidP="0027573B">
      <w:pPr>
        <w:pStyle w:val="FootnoteText"/>
        <w:rPr>
          <w:rFonts w:ascii="Sylfaen" w:hAnsi="Sylfaen"/>
          <w:sz w:val="18"/>
          <w:szCs w:val="18"/>
        </w:rPr>
      </w:pPr>
    </w:p>
  </w:footnote>
  <w:footnote w:id="13">
    <w:p w:rsidR="007601C9" w:rsidRPr="00A31673" w:rsidRDefault="007601C9">
      <w:pPr>
        <w:pStyle w:val="FootnoteText"/>
      </w:pPr>
      <w:r>
        <w:rPr>
          <w:rStyle w:val="FootnoteReference"/>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14">
    <w:p w:rsidR="007601C9" w:rsidRPr="00DE7706" w:rsidRDefault="007601C9">
      <w:pPr>
        <w:pStyle w:val="FootnoteText"/>
      </w:pPr>
      <w:r>
        <w:rPr>
          <w:rStyle w:val="FootnoteReference"/>
        </w:rPr>
        <w:t>16</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5">
    <w:p w:rsidR="007601C9" w:rsidRDefault="007601C9" w:rsidP="006B3E56">
      <w:pPr>
        <w:jc w:val="both"/>
        <w:rPr>
          <w:rFonts w:ascii="GHEA Grapalat" w:hAnsi="GHEA Grapalat"/>
          <w:sz w:val="20"/>
          <w:szCs w:val="20"/>
          <w:lang w:val="af-ZA"/>
        </w:rPr>
      </w:pPr>
      <w:r>
        <w:rPr>
          <w:rStyle w:val="FootnoteReference"/>
        </w:rPr>
        <w:t>**</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7601C9" w:rsidRDefault="007601C9" w:rsidP="006B3E56">
      <w:pPr>
        <w:pStyle w:val="FootnoteText"/>
        <w:rPr>
          <w:rFonts w:asciiTheme="minorHAnsi" w:hAnsiTheme="minorHAnsi"/>
          <w:lang w:val="af-ZA"/>
        </w:rPr>
      </w:pPr>
    </w:p>
  </w:footnote>
  <w:footnote w:id="16">
    <w:p w:rsidR="007601C9" w:rsidRPr="00D3436F" w:rsidRDefault="007601C9" w:rsidP="003C670C">
      <w:pPr>
        <w:widowControl w:val="0"/>
        <w:ind w:right="309"/>
        <w:jc w:val="both"/>
        <w:rPr>
          <w:rFonts w:ascii="GHEA Grapalat" w:hAnsi="GHEA Grapalat"/>
          <w:i/>
          <w:sz w:val="20"/>
          <w:szCs w:val="20"/>
          <w:lang w:val="es-ES"/>
        </w:rPr>
      </w:pPr>
      <w:r>
        <w:rPr>
          <w:rStyle w:val="FootnoteReference"/>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7601C9" w:rsidRPr="00D3436F" w:rsidRDefault="007601C9">
      <w:pPr>
        <w:pStyle w:val="FootnoteText"/>
        <w:rPr>
          <w:lang w:val="es-ES"/>
        </w:rPr>
      </w:pPr>
    </w:p>
  </w:footnote>
  <w:footnote w:id="17">
    <w:p w:rsidR="007601C9" w:rsidRPr="008842CE" w:rsidRDefault="007601C9" w:rsidP="003D2FE2">
      <w:pPr>
        <w:pStyle w:val="FootnoteText"/>
        <w:jc w:val="both"/>
      </w:pPr>
    </w:p>
  </w:footnote>
  <w:footnote w:id="18">
    <w:p w:rsidR="007601C9" w:rsidRPr="008842CE" w:rsidRDefault="007601C9" w:rsidP="000A214C">
      <w:pPr>
        <w:pStyle w:val="FootnoteText"/>
        <w:jc w:val="both"/>
      </w:pPr>
    </w:p>
  </w:footnote>
  <w:footnote w:id="19">
    <w:p w:rsidR="007601C9" w:rsidRPr="00D3436F" w:rsidRDefault="007601C9" w:rsidP="00D3436F">
      <w:pPr>
        <w:pStyle w:val="FootnoteText"/>
        <w:widowControl w:val="0"/>
        <w:jc w:val="both"/>
        <w:rPr>
          <w:lang w:val="af-ZA"/>
        </w:rPr>
      </w:pPr>
      <w:r>
        <w:rPr>
          <w:rStyle w:val="FootnoteReference"/>
        </w:rPr>
        <w:t>17</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20">
    <w:p w:rsidR="007601C9" w:rsidRPr="008842CE" w:rsidRDefault="007601C9" w:rsidP="005E52ED">
      <w:pPr>
        <w:pStyle w:val="FootnoteText"/>
        <w:widowControl w:val="0"/>
        <w:jc w:val="both"/>
        <w:rPr>
          <w:rFonts w:ascii="GHEA Grapalat" w:hAnsi="GHEA Grapalat"/>
          <w:lang w:val="hy-AM"/>
        </w:rPr>
      </w:pPr>
      <w:r>
        <w:rPr>
          <w:rStyle w:val="FootnoteReference"/>
        </w:rPr>
        <w:t>18</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7601C9" w:rsidRPr="00D3436F" w:rsidRDefault="007601C9">
      <w:pPr>
        <w:pStyle w:val="FootnoteText"/>
        <w:rPr>
          <w:lang w:val="hy-AM"/>
        </w:rPr>
      </w:pPr>
    </w:p>
  </w:footnote>
  <w:footnote w:id="21">
    <w:p w:rsidR="007601C9" w:rsidRPr="00402BC3" w:rsidRDefault="007601C9" w:rsidP="000D6018">
      <w:pPr>
        <w:pStyle w:val="FootnoteText"/>
        <w:jc w:val="both"/>
        <w:rPr>
          <w:rFonts w:ascii="GHEA Grapalat" w:hAnsi="GHEA Grapalat"/>
          <w:i/>
        </w:rPr>
      </w:pPr>
      <w:r>
        <w:rPr>
          <w:rStyle w:val="FootnoteReference"/>
        </w:rPr>
        <w:t>20</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7601C9" w:rsidRPr="00552088" w:rsidRDefault="007601C9"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7601C9" w:rsidRPr="00D3436F" w:rsidRDefault="007601C9">
      <w:pPr>
        <w:pStyle w:val="FootnoteText"/>
        <w:rPr>
          <w:lang w:val="hy-AM"/>
        </w:rPr>
      </w:pPr>
    </w:p>
  </w:footnote>
  <w:footnote w:id="22">
    <w:p w:rsidR="007601C9" w:rsidRPr="008842CE" w:rsidRDefault="007601C9" w:rsidP="00D32870">
      <w:pPr>
        <w:pStyle w:val="FootnoteText"/>
        <w:widowControl w:val="0"/>
        <w:jc w:val="both"/>
        <w:rPr>
          <w:rFonts w:ascii="GHEA Grapalat" w:hAnsi="GHEA Grapalat"/>
          <w:lang w:val="hy-AM"/>
        </w:rPr>
      </w:pPr>
      <w:r>
        <w:rPr>
          <w:rStyle w:val="FootnoteReference"/>
        </w:rPr>
        <w:t>21</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7601C9" w:rsidRPr="00D3436F" w:rsidRDefault="007601C9">
      <w:pPr>
        <w:pStyle w:val="FootnoteText"/>
        <w:rPr>
          <w:lang w:val="hy-AM"/>
        </w:rPr>
      </w:pPr>
    </w:p>
  </w:footnote>
  <w:footnote w:id="23">
    <w:p w:rsidR="007601C9" w:rsidRPr="00D3436F" w:rsidRDefault="007601C9" w:rsidP="00D3436F">
      <w:pPr>
        <w:pStyle w:val="FootnoteText"/>
        <w:widowControl w:val="0"/>
        <w:jc w:val="both"/>
        <w:rPr>
          <w:lang w:val="hy-AM"/>
        </w:rPr>
      </w:pPr>
      <w:r>
        <w:rPr>
          <w:rStyle w:val="FootnoteReference"/>
        </w:rPr>
        <w:t>22</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4">
    <w:p w:rsidR="007601C9" w:rsidRPr="008842CE" w:rsidRDefault="007601C9" w:rsidP="00084B51">
      <w:pPr>
        <w:pStyle w:val="FootnoteText"/>
        <w:widowControl w:val="0"/>
        <w:jc w:val="both"/>
        <w:rPr>
          <w:rFonts w:ascii="GHEA Grapalat" w:hAnsi="GHEA Grapalat"/>
          <w:lang w:val="hy-AM"/>
        </w:rPr>
      </w:pPr>
      <w:r>
        <w:rPr>
          <w:rStyle w:val="FootnoteReference"/>
        </w:rPr>
        <w:t>23</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7601C9" w:rsidRPr="00D3436F" w:rsidRDefault="007601C9">
      <w:pPr>
        <w:pStyle w:val="FootnoteText"/>
        <w:rPr>
          <w:lang w:val="hy-AM"/>
        </w:rPr>
      </w:pPr>
    </w:p>
  </w:footnote>
  <w:footnote w:id="25">
    <w:p w:rsidR="007601C9" w:rsidRPr="008842CE" w:rsidRDefault="007601C9" w:rsidP="00413390">
      <w:pPr>
        <w:pStyle w:val="FootnoteText"/>
        <w:widowControl w:val="0"/>
        <w:jc w:val="both"/>
        <w:rPr>
          <w:rFonts w:ascii="GHEA Grapalat" w:hAnsi="GHEA Grapalat"/>
          <w:lang w:val="hy-AM"/>
        </w:rPr>
      </w:pPr>
      <w:r>
        <w:rPr>
          <w:rStyle w:val="FootnoteReference"/>
        </w:rPr>
        <w:t>24</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p>
    <w:p w:rsidR="007601C9" w:rsidRPr="008842CE" w:rsidRDefault="007601C9" w:rsidP="0041339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7601C9" w:rsidRPr="00D3436F" w:rsidRDefault="007601C9">
      <w:pPr>
        <w:pStyle w:val="FootnoteText"/>
        <w:rPr>
          <w:lang w:val="hy-AM"/>
        </w:rPr>
      </w:pPr>
    </w:p>
  </w:footnote>
  <w:footnote w:id="26">
    <w:p w:rsidR="007601C9" w:rsidRPr="00E861BF" w:rsidRDefault="007601C9"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27">
    <w:p w:rsidR="007601C9" w:rsidRDefault="007601C9" w:rsidP="00B64ECA">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7601C9" w:rsidRPr="00E861BF" w:rsidRDefault="007601C9" w:rsidP="00B64ECA">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8">
    <w:p w:rsidR="007601C9" w:rsidRPr="00E861BF" w:rsidRDefault="007601C9"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29">
    <w:p w:rsidR="007601C9" w:rsidRPr="008842CE" w:rsidRDefault="007601C9" w:rsidP="008842CE">
      <w:pPr>
        <w:pStyle w:val="FootnoteText"/>
        <w:widowControl w:val="0"/>
        <w:jc w:val="both"/>
      </w:pPr>
      <w:r w:rsidRPr="008842CE">
        <w:rPr>
          <w:rStyle w:val="FootnoteReference"/>
        </w:rPr>
        <w:t>*</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0">
    <w:p w:rsidR="007601C9" w:rsidRPr="008842CE" w:rsidRDefault="007601C9" w:rsidP="008842CE">
      <w:pPr>
        <w:widowControl w:val="0"/>
        <w:jc w:val="both"/>
        <w:rPr>
          <w:rFonts w:ascii="GHEA Grapalat" w:hAnsi="GHEA Grapalat"/>
          <w:i/>
          <w:sz w:val="20"/>
          <w:szCs w:val="20"/>
        </w:rPr>
      </w:pPr>
      <w:r w:rsidRPr="008842CE">
        <w:rPr>
          <w:rStyle w:val="FootnoteReference"/>
          <w:sz w:val="20"/>
          <w:szCs w:val="20"/>
        </w:rPr>
        <w:t>**</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drawingGridHorizontalSpacing w:val="120"/>
  <w:displayHorizontalDrawingGridEvery w:val="2"/>
  <w:characterSpacingControl w:val="doNotCompress"/>
  <w:footnotePr>
    <w:pos w:val="beneathText"/>
    <w:footnote w:id="0"/>
    <w:footnote w:id="1"/>
  </w:footnotePr>
  <w:endnotePr>
    <w:endnote w:id="0"/>
    <w:endnote w:id="1"/>
  </w:endnotePr>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52E"/>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5F8"/>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319"/>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6FF3"/>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0F1"/>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21C8"/>
    <w:rsid w:val="004A3051"/>
    <w:rsid w:val="004A51CE"/>
    <w:rsid w:val="004A6204"/>
    <w:rsid w:val="004A712A"/>
    <w:rsid w:val="004A7722"/>
    <w:rsid w:val="004A798D"/>
    <w:rsid w:val="004B0A4E"/>
    <w:rsid w:val="004B2363"/>
    <w:rsid w:val="004B2714"/>
    <w:rsid w:val="004B28E1"/>
    <w:rsid w:val="004B2F56"/>
    <w:rsid w:val="004B383E"/>
    <w:rsid w:val="004B4580"/>
    <w:rsid w:val="004B4B72"/>
    <w:rsid w:val="004B4BF7"/>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4F7F4D"/>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385"/>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94"/>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0203"/>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088D"/>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98F"/>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0064"/>
    <w:rsid w:val="00681F45"/>
    <w:rsid w:val="00682E8D"/>
    <w:rsid w:val="00683F05"/>
    <w:rsid w:val="00684CA3"/>
    <w:rsid w:val="00685962"/>
    <w:rsid w:val="00685A30"/>
    <w:rsid w:val="00685C48"/>
    <w:rsid w:val="00687E34"/>
    <w:rsid w:val="006906E8"/>
    <w:rsid w:val="00691009"/>
    <w:rsid w:val="006912BB"/>
    <w:rsid w:val="00692BA1"/>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1945"/>
    <w:rsid w:val="006B2F02"/>
    <w:rsid w:val="006B3AE3"/>
    <w:rsid w:val="006B3B3D"/>
    <w:rsid w:val="006B3E56"/>
    <w:rsid w:val="006B3E66"/>
    <w:rsid w:val="006B4238"/>
    <w:rsid w:val="006B4269"/>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CDA"/>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2F06"/>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6EB9"/>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1C9"/>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67DEB"/>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8DE"/>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5B41"/>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1DF1"/>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030"/>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2E59"/>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62B"/>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5D4"/>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2FB7"/>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427"/>
    <w:rsid w:val="00CD4898"/>
    <w:rsid w:val="00CD6B60"/>
    <w:rsid w:val="00CD7A4F"/>
    <w:rsid w:val="00CE0D95"/>
    <w:rsid w:val="00CE10B2"/>
    <w:rsid w:val="00CE1E11"/>
    <w:rsid w:val="00CE2264"/>
    <w:rsid w:val="00CE35E7"/>
    <w:rsid w:val="00CE4D1D"/>
    <w:rsid w:val="00CE56FD"/>
    <w:rsid w:val="00CE5C88"/>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06CA"/>
    <w:rsid w:val="00D11611"/>
    <w:rsid w:val="00D132BC"/>
    <w:rsid w:val="00D13662"/>
    <w:rsid w:val="00D13863"/>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836"/>
    <w:rsid w:val="00D46D5B"/>
    <w:rsid w:val="00D47316"/>
    <w:rsid w:val="00D47541"/>
    <w:rsid w:val="00D47A5B"/>
    <w:rsid w:val="00D47A9C"/>
    <w:rsid w:val="00D50B56"/>
    <w:rsid w:val="00D5125A"/>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85"/>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843"/>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87445"/>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2F94"/>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4E9"/>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08D5"/>
    <w:rsid w:val="00F825AC"/>
    <w:rsid w:val="00F82623"/>
    <w:rsid w:val="00F83409"/>
    <w:rsid w:val="00F839B3"/>
    <w:rsid w:val="00F83B76"/>
    <w:rsid w:val="00F83E0A"/>
    <w:rsid w:val="00F8462A"/>
    <w:rsid w:val="00F853A6"/>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050"/>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styleId="PlaceholderText">
    <w:name w:val="Placeholder Text"/>
    <w:basedOn w:val="DefaultParagraphFont"/>
    <w:uiPriority w:val="99"/>
    <w:semiHidden/>
    <w:rsid w:val="00D5125A"/>
    <w:rPr>
      <w:color w:val="808080"/>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tik2@schools.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ecretariat@minfin.am" TargetMode="External"/><Relationship Id="rId4" Type="http://schemas.openxmlformats.org/officeDocument/2006/relationships/settings" Target="settings.xml"/><Relationship Id="rId9" Type="http://schemas.openxmlformats.org/officeDocument/2006/relationships/hyperlink" Target="mailto:kapan10@schools.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42FC31-6E37-43D4-9D75-E0F175C71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78</Pages>
  <Words>19389</Words>
  <Characters>110522</Characters>
  <Application>Microsoft Office Word</Application>
  <DocSecurity>0</DocSecurity>
  <Lines>921</Lines>
  <Paragraphs>259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STFC</Company>
  <LinksUpToDate>false</LinksUpToDate>
  <CharactersWithSpaces>129652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Nune</cp:lastModifiedBy>
  <cp:revision>2</cp:revision>
  <cp:lastPrinted>2018-02-16T07:12:00Z</cp:lastPrinted>
  <dcterms:created xsi:type="dcterms:W3CDTF">2019-12-18T13:25:00Z</dcterms:created>
  <dcterms:modified xsi:type="dcterms:W3CDTF">2019-12-18T13:25:00Z</dcterms:modified>
</cp:coreProperties>
</file>